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17DB3A" w14:textId="77777777" w:rsidR="00CD6665" w:rsidRDefault="000F4DD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Barometrul Opiniilor despre Societatea Civilă </w:t>
      </w:r>
      <w:r>
        <w:rPr>
          <w:rFonts w:ascii="Arial" w:eastAsia="Arial" w:hAnsi="Arial" w:cs="Arial"/>
          <w:sz w:val="24"/>
          <w:szCs w:val="24"/>
        </w:rPr>
        <w:t>(BOSC), 2025</w:t>
      </w:r>
    </w:p>
    <w:p w14:paraId="43420382" w14:textId="77777777" w:rsidR="00CD6665" w:rsidRDefault="000F4DD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Chestionar</w:t>
      </w:r>
    </w:p>
    <w:p w14:paraId="568D57FC" w14:textId="77777777" w:rsidR="00CD6665" w:rsidRDefault="00CD666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Arial" w:eastAsia="Arial" w:hAnsi="Arial" w:cs="Arial"/>
          <w:sz w:val="22"/>
          <w:szCs w:val="22"/>
        </w:rPr>
      </w:pPr>
    </w:p>
    <w:p w14:paraId="396FDCCC" w14:textId="77777777" w:rsidR="00B8219E" w:rsidRDefault="00B8219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Arial" w:eastAsia="Arial" w:hAnsi="Arial" w:cs="Arial"/>
          <w:sz w:val="22"/>
          <w:szCs w:val="22"/>
        </w:rPr>
      </w:pPr>
    </w:p>
    <w:p w14:paraId="07753C83" w14:textId="77777777" w:rsidR="00CD6665" w:rsidRDefault="00CD666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Arial" w:eastAsia="Arial" w:hAnsi="Arial" w:cs="Arial"/>
          <w:sz w:val="22"/>
          <w:szCs w:val="22"/>
        </w:rPr>
      </w:pPr>
    </w:p>
    <w:tbl>
      <w:tblPr>
        <w:tblStyle w:val="a"/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74"/>
        <w:gridCol w:w="2912"/>
        <w:gridCol w:w="1134"/>
        <w:gridCol w:w="1134"/>
        <w:gridCol w:w="1134"/>
        <w:gridCol w:w="1134"/>
        <w:gridCol w:w="1134"/>
      </w:tblGrid>
      <w:tr w:rsidR="00CD6665" w14:paraId="6057F8EF" w14:textId="77777777">
        <w:trPr>
          <w:trHeight w:val="20"/>
        </w:trPr>
        <w:tc>
          <w:tcPr>
            <w:tcW w:w="3686" w:type="dxa"/>
            <w:gridSpan w:val="2"/>
            <w:tcBorders>
              <w:top w:val="nil"/>
              <w:left w:val="nil"/>
            </w:tcBorders>
          </w:tcPr>
          <w:p w14:paraId="379F1886" w14:textId="77777777" w:rsidR="00CD6665" w:rsidRDefault="000F4DD0">
            <w:pPr>
              <w:jc w:val="left"/>
            </w:pPr>
            <w:r>
              <w:t>Q1. Câtă încredere aveți în...?</w:t>
            </w:r>
          </w:p>
        </w:tc>
        <w:tc>
          <w:tcPr>
            <w:tcW w:w="1134" w:type="dxa"/>
            <w:vAlign w:val="center"/>
          </w:tcPr>
          <w:p w14:paraId="6D7CA997" w14:textId="77777777" w:rsidR="00CD6665" w:rsidRDefault="000F4DD0">
            <w:pPr>
              <w:jc w:val="center"/>
            </w:pPr>
            <w:r>
              <w:t>Foarte multă încredere</w:t>
            </w:r>
          </w:p>
        </w:tc>
        <w:tc>
          <w:tcPr>
            <w:tcW w:w="1134" w:type="dxa"/>
            <w:vAlign w:val="center"/>
          </w:tcPr>
          <w:p w14:paraId="6282E8AF" w14:textId="77777777" w:rsidR="00CD6665" w:rsidRDefault="000F4DD0">
            <w:pPr>
              <w:jc w:val="center"/>
            </w:pPr>
            <w:r>
              <w:t>Oarecare încredere</w:t>
            </w:r>
          </w:p>
        </w:tc>
        <w:tc>
          <w:tcPr>
            <w:tcW w:w="1134" w:type="dxa"/>
            <w:vAlign w:val="center"/>
          </w:tcPr>
          <w:p w14:paraId="532571E4" w14:textId="77777777" w:rsidR="00CD6665" w:rsidRDefault="00000000">
            <w:pPr>
              <w:jc w:val="center"/>
            </w:pPr>
            <w:sdt>
              <w:sdtPr>
                <w:tag w:val="goog_rdk_0"/>
                <w:id w:val="-1653658497"/>
              </w:sdtPr>
              <w:sdtContent>
                <w:r w:rsidR="000F4DD0">
                  <w:rPr>
                    <w:rFonts w:ascii="Arial" w:eastAsia="Arial" w:hAnsi="Arial" w:cs="Arial"/>
                  </w:rPr>
                  <w:t>Nu prea aveți încredere</w:t>
                </w:r>
              </w:sdtContent>
            </w:sdt>
          </w:p>
        </w:tc>
        <w:tc>
          <w:tcPr>
            <w:tcW w:w="1134" w:type="dxa"/>
            <w:vAlign w:val="center"/>
          </w:tcPr>
          <w:p w14:paraId="5E8F1C61" w14:textId="77777777" w:rsidR="00CD6665" w:rsidRDefault="00000000">
            <w:pPr>
              <w:jc w:val="center"/>
            </w:pPr>
            <w:sdt>
              <w:sdtPr>
                <w:tag w:val="goog_rdk_1"/>
                <w:id w:val="1741142504"/>
              </w:sdtPr>
              <w:sdtContent>
                <w:r w:rsidR="000F4DD0">
                  <w:rPr>
                    <w:rFonts w:ascii="Arial" w:eastAsia="Arial" w:hAnsi="Arial" w:cs="Arial"/>
                  </w:rPr>
                  <w:t>Nu aveți deloc încredere</w:t>
                </w:r>
              </w:sdtContent>
            </w:sdt>
          </w:p>
        </w:tc>
        <w:tc>
          <w:tcPr>
            <w:tcW w:w="1134" w:type="dxa"/>
            <w:vAlign w:val="center"/>
          </w:tcPr>
          <w:p w14:paraId="3340AC4D" w14:textId="77777777" w:rsidR="00CD6665" w:rsidRDefault="000F4DD0">
            <w:pPr>
              <w:jc w:val="center"/>
              <w:rPr>
                <w:rFonts w:ascii="Arial" w:eastAsia="Arial" w:hAnsi="Arial" w:cs="Arial"/>
                <w:i/>
                <w:color w:val="FF0000"/>
              </w:rPr>
            </w:pPr>
            <w:r>
              <w:rPr>
                <w:rFonts w:ascii="Arial" w:eastAsia="Arial" w:hAnsi="Arial" w:cs="Arial"/>
                <w:i/>
                <w:color w:val="FF0000"/>
              </w:rPr>
              <w:t>Nu știu, nu răspunde</w:t>
            </w:r>
          </w:p>
          <w:p w14:paraId="531ED180" w14:textId="77777777" w:rsidR="00CD6665" w:rsidRDefault="000F4DD0">
            <w:pPr>
              <w:ind w:left="-165"/>
              <w:jc w:val="center"/>
              <w:rPr>
                <w:i/>
                <w:color w:val="FF0000"/>
              </w:rPr>
            </w:pPr>
            <w:r>
              <w:rPr>
                <w:rFonts w:ascii="Arial" w:eastAsia="Arial" w:hAnsi="Arial" w:cs="Arial"/>
                <w:i/>
                <w:color w:val="FF0000"/>
              </w:rPr>
              <w:t>(Nu citi)</w:t>
            </w:r>
          </w:p>
        </w:tc>
      </w:tr>
      <w:tr w:rsidR="00CD6665" w14:paraId="22078E70" w14:textId="77777777">
        <w:trPr>
          <w:trHeight w:val="20"/>
        </w:trPr>
        <w:tc>
          <w:tcPr>
            <w:tcW w:w="774" w:type="dxa"/>
          </w:tcPr>
          <w:p w14:paraId="29F5D612" w14:textId="77777777" w:rsidR="00CD6665" w:rsidRDefault="000F4DD0">
            <w:r>
              <w:t>Q1_1</w:t>
            </w:r>
          </w:p>
        </w:tc>
        <w:tc>
          <w:tcPr>
            <w:tcW w:w="2912" w:type="dxa"/>
            <w:vAlign w:val="center"/>
          </w:tcPr>
          <w:p w14:paraId="572243EF" w14:textId="77777777" w:rsidR="00CD6665" w:rsidRDefault="000F4DD0">
            <w:r>
              <w:t>Sindicate</w:t>
            </w:r>
          </w:p>
        </w:tc>
        <w:tc>
          <w:tcPr>
            <w:tcW w:w="1134" w:type="dxa"/>
          </w:tcPr>
          <w:p w14:paraId="58950808" w14:textId="77777777" w:rsidR="00CD6665" w:rsidRDefault="000F4DD0">
            <w:pPr>
              <w:ind w:left="-165"/>
              <w:jc w:val="center"/>
            </w:pPr>
            <w:r>
              <w:t>4</w:t>
            </w:r>
          </w:p>
        </w:tc>
        <w:tc>
          <w:tcPr>
            <w:tcW w:w="1134" w:type="dxa"/>
          </w:tcPr>
          <w:p w14:paraId="6861FD6F" w14:textId="77777777" w:rsidR="00CD6665" w:rsidRDefault="000F4DD0">
            <w:pPr>
              <w:ind w:left="-165"/>
              <w:jc w:val="center"/>
            </w:pPr>
            <w:r>
              <w:t>3</w:t>
            </w:r>
          </w:p>
        </w:tc>
        <w:tc>
          <w:tcPr>
            <w:tcW w:w="1134" w:type="dxa"/>
          </w:tcPr>
          <w:p w14:paraId="1244860F" w14:textId="77777777" w:rsidR="00CD6665" w:rsidRDefault="000F4DD0">
            <w:pPr>
              <w:ind w:left="-165"/>
              <w:jc w:val="center"/>
            </w:pPr>
            <w:r>
              <w:t>2</w:t>
            </w:r>
          </w:p>
        </w:tc>
        <w:tc>
          <w:tcPr>
            <w:tcW w:w="1134" w:type="dxa"/>
          </w:tcPr>
          <w:p w14:paraId="69D7B527" w14:textId="77777777" w:rsidR="00CD6665" w:rsidRDefault="000F4DD0">
            <w:pPr>
              <w:ind w:left="-165"/>
              <w:jc w:val="center"/>
            </w:pPr>
            <w:r>
              <w:t>1</w:t>
            </w:r>
          </w:p>
        </w:tc>
        <w:tc>
          <w:tcPr>
            <w:tcW w:w="1134" w:type="dxa"/>
          </w:tcPr>
          <w:p w14:paraId="134D92DB" w14:textId="77777777" w:rsidR="00CD6665" w:rsidRDefault="000F4DD0">
            <w:pPr>
              <w:ind w:left="-165"/>
              <w:jc w:val="center"/>
              <w:rPr>
                <w:color w:val="FF0000"/>
              </w:rPr>
            </w:pPr>
            <w:r>
              <w:rPr>
                <w:color w:val="FF0000"/>
              </w:rPr>
              <w:t>98</w:t>
            </w:r>
          </w:p>
        </w:tc>
      </w:tr>
      <w:tr w:rsidR="00CD6665" w14:paraId="2041F67C" w14:textId="77777777">
        <w:trPr>
          <w:trHeight w:val="20"/>
        </w:trPr>
        <w:tc>
          <w:tcPr>
            <w:tcW w:w="774" w:type="dxa"/>
          </w:tcPr>
          <w:p w14:paraId="16F01EFB" w14:textId="77777777" w:rsidR="00CD6665" w:rsidRDefault="000F4DD0">
            <w:r>
              <w:t>Q1_2</w:t>
            </w:r>
          </w:p>
        </w:tc>
        <w:tc>
          <w:tcPr>
            <w:tcW w:w="2912" w:type="dxa"/>
            <w:vAlign w:val="center"/>
          </w:tcPr>
          <w:p w14:paraId="14E130D1" w14:textId="77777777" w:rsidR="00CD6665" w:rsidRDefault="000F4DD0">
            <w:r>
              <w:t>Partide</w:t>
            </w:r>
          </w:p>
        </w:tc>
        <w:tc>
          <w:tcPr>
            <w:tcW w:w="1134" w:type="dxa"/>
          </w:tcPr>
          <w:p w14:paraId="1E1A8D28" w14:textId="77777777" w:rsidR="00CD6665" w:rsidRDefault="000F4DD0">
            <w:pPr>
              <w:ind w:left="-165"/>
              <w:jc w:val="center"/>
            </w:pPr>
            <w:r>
              <w:t>4</w:t>
            </w:r>
          </w:p>
        </w:tc>
        <w:tc>
          <w:tcPr>
            <w:tcW w:w="1134" w:type="dxa"/>
          </w:tcPr>
          <w:p w14:paraId="7BA5F917" w14:textId="77777777" w:rsidR="00CD6665" w:rsidRDefault="000F4DD0">
            <w:pPr>
              <w:ind w:left="-165"/>
              <w:jc w:val="center"/>
            </w:pPr>
            <w:r>
              <w:t>3</w:t>
            </w:r>
          </w:p>
        </w:tc>
        <w:tc>
          <w:tcPr>
            <w:tcW w:w="1134" w:type="dxa"/>
          </w:tcPr>
          <w:p w14:paraId="2951E516" w14:textId="77777777" w:rsidR="00CD6665" w:rsidRDefault="000F4DD0">
            <w:pPr>
              <w:ind w:left="-165"/>
              <w:jc w:val="center"/>
            </w:pPr>
            <w:r>
              <w:t>2</w:t>
            </w:r>
          </w:p>
        </w:tc>
        <w:tc>
          <w:tcPr>
            <w:tcW w:w="1134" w:type="dxa"/>
          </w:tcPr>
          <w:p w14:paraId="45CE4F0A" w14:textId="77777777" w:rsidR="00CD6665" w:rsidRDefault="000F4DD0">
            <w:pPr>
              <w:ind w:left="-165"/>
              <w:jc w:val="center"/>
            </w:pPr>
            <w:r>
              <w:t>1</w:t>
            </w:r>
          </w:p>
        </w:tc>
        <w:tc>
          <w:tcPr>
            <w:tcW w:w="1134" w:type="dxa"/>
          </w:tcPr>
          <w:p w14:paraId="16BB0881" w14:textId="77777777" w:rsidR="00CD6665" w:rsidRDefault="000F4DD0">
            <w:pPr>
              <w:ind w:left="-165"/>
              <w:jc w:val="center"/>
              <w:rPr>
                <w:color w:val="FF0000"/>
              </w:rPr>
            </w:pPr>
            <w:r>
              <w:rPr>
                <w:color w:val="FF0000"/>
              </w:rPr>
              <w:t>98</w:t>
            </w:r>
          </w:p>
        </w:tc>
      </w:tr>
      <w:tr w:rsidR="00CD6665" w14:paraId="3F4CEE90" w14:textId="77777777">
        <w:trPr>
          <w:trHeight w:val="20"/>
        </w:trPr>
        <w:tc>
          <w:tcPr>
            <w:tcW w:w="774" w:type="dxa"/>
          </w:tcPr>
          <w:p w14:paraId="1D99C0AD" w14:textId="77777777" w:rsidR="00CD6665" w:rsidRDefault="000F4DD0">
            <w:r>
              <w:t>Q1_3</w:t>
            </w:r>
          </w:p>
        </w:tc>
        <w:tc>
          <w:tcPr>
            <w:tcW w:w="2912" w:type="dxa"/>
            <w:vAlign w:val="center"/>
          </w:tcPr>
          <w:p w14:paraId="2E816738" w14:textId="77777777" w:rsidR="00CD6665" w:rsidRDefault="000F4DD0">
            <w:r>
              <w:t>Biserică</w:t>
            </w:r>
          </w:p>
        </w:tc>
        <w:tc>
          <w:tcPr>
            <w:tcW w:w="1134" w:type="dxa"/>
          </w:tcPr>
          <w:p w14:paraId="356195ED" w14:textId="77777777" w:rsidR="00CD6665" w:rsidRDefault="000F4DD0">
            <w:pPr>
              <w:ind w:left="-165"/>
              <w:jc w:val="center"/>
            </w:pPr>
            <w:r>
              <w:t>4</w:t>
            </w:r>
          </w:p>
        </w:tc>
        <w:tc>
          <w:tcPr>
            <w:tcW w:w="1134" w:type="dxa"/>
          </w:tcPr>
          <w:p w14:paraId="7BC182FB" w14:textId="77777777" w:rsidR="00CD6665" w:rsidRDefault="000F4DD0">
            <w:pPr>
              <w:ind w:left="-165"/>
              <w:jc w:val="center"/>
            </w:pPr>
            <w:r>
              <w:t>3</w:t>
            </w:r>
          </w:p>
        </w:tc>
        <w:tc>
          <w:tcPr>
            <w:tcW w:w="1134" w:type="dxa"/>
          </w:tcPr>
          <w:p w14:paraId="49CAC7E0" w14:textId="77777777" w:rsidR="00CD6665" w:rsidRDefault="000F4DD0">
            <w:pPr>
              <w:ind w:left="-165"/>
              <w:jc w:val="center"/>
            </w:pPr>
            <w:r>
              <w:t>2</w:t>
            </w:r>
          </w:p>
        </w:tc>
        <w:tc>
          <w:tcPr>
            <w:tcW w:w="1134" w:type="dxa"/>
          </w:tcPr>
          <w:p w14:paraId="0362BD69" w14:textId="77777777" w:rsidR="00CD6665" w:rsidRDefault="000F4DD0">
            <w:pPr>
              <w:ind w:left="-165"/>
              <w:jc w:val="center"/>
            </w:pPr>
            <w:r>
              <w:t>1</w:t>
            </w:r>
          </w:p>
        </w:tc>
        <w:tc>
          <w:tcPr>
            <w:tcW w:w="1134" w:type="dxa"/>
          </w:tcPr>
          <w:p w14:paraId="7E09213C" w14:textId="77777777" w:rsidR="00CD6665" w:rsidRDefault="000F4DD0">
            <w:pPr>
              <w:ind w:left="-165"/>
              <w:jc w:val="center"/>
              <w:rPr>
                <w:color w:val="FF0000"/>
              </w:rPr>
            </w:pPr>
            <w:r>
              <w:rPr>
                <w:color w:val="FF0000"/>
              </w:rPr>
              <w:t>98</w:t>
            </w:r>
          </w:p>
        </w:tc>
      </w:tr>
      <w:tr w:rsidR="00CD6665" w14:paraId="730F49E8" w14:textId="77777777">
        <w:trPr>
          <w:trHeight w:val="451"/>
        </w:trPr>
        <w:tc>
          <w:tcPr>
            <w:tcW w:w="774" w:type="dxa"/>
          </w:tcPr>
          <w:p w14:paraId="0568D638" w14:textId="77777777" w:rsidR="00CD6665" w:rsidRDefault="000F4DD0">
            <w:r>
              <w:t>Q1_4</w:t>
            </w:r>
          </w:p>
        </w:tc>
        <w:tc>
          <w:tcPr>
            <w:tcW w:w="2912" w:type="dxa"/>
            <w:vAlign w:val="center"/>
          </w:tcPr>
          <w:p w14:paraId="21EED5E6" w14:textId="77777777" w:rsidR="00CD6665" w:rsidRDefault="000F4DD0">
            <w:pPr>
              <w:jc w:val="left"/>
            </w:pPr>
            <w:r>
              <w:t xml:space="preserve">Organizații </w:t>
            </w:r>
            <w:proofErr w:type="spellStart"/>
            <w:r>
              <w:t>neguver-namentale</w:t>
            </w:r>
            <w:proofErr w:type="spellEnd"/>
            <w:r>
              <w:t xml:space="preserve">, adică ONG-uri </w:t>
            </w:r>
          </w:p>
        </w:tc>
        <w:tc>
          <w:tcPr>
            <w:tcW w:w="1134" w:type="dxa"/>
          </w:tcPr>
          <w:p w14:paraId="62908AD4" w14:textId="77777777" w:rsidR="00CD6665" w:rsidRDefault="000F4DD0">
            <w:pPr>
              <w:ind w:left="-165"/>
              <w:jc w:val="center"/>
            </w:pPr>
            <w:r>
              <w:t>4</w:t>
            </w:r>
          </w:p>
        </w:tc>
        <w:tc>
          <w:tcPr>
            <w:tcW w:w="1134" w:type="dxa"/>
          </w:tcPr>
          <w:p w14:paraId="5E2AE2A5" w14:textId="77777777" w:rsidR="00CD6665" w:rsidRDefault="000F4DD0">
            <w:pPr>
              <w:ind w:left="-165"/>
              <w:jc w:val="center"/>
            </w:pPr>
            <w:r>
              <w:t>3</w:t>
            </w:r>
          </w:p>
        </w:tc>
        <w:tc>
          <w:tcPr>
            <w:tcW w:w="1134" w:type="dxa"/>
          </w:tcPr>
          <w:p w14:paraId="2E45C8E8" w14:textId="77777777" w:rsidR="00CD6665" w:rsidRDefault="000F4DD0">
            <w:pPr>
              <w:ind w:left="-165"/>
              <w:jc w:val="center"/>
            </w:pPr>
            <w:r>
              <w:t>2</w:t>
            </w:r>
          </w:p>
        </w:tc>
        <w:tc>
          <w:tcPr>
            <w:tcW w:w="1134" w:type="dxa"/>
          </w:tcPr>
          <w:p w14:paraId="46393483" w14:textId="77777777" w:rsidR="00CD6665" w:rsidRDefault="000F4DD0">
            <w:pPr>
              <w:ind w:left="-165"/>
              <w:jc w:val="center"/>
            </w:pPr>
            <w:r>
              <w:t>1</w:t>
            </w:r>
          </w:p>
        </w:tc>
        <w:tc>
          <w:tcPr>
            <w:tcW w:w="1134" w:type="dxa"/>
          </w:tcPr>
          <w:p w14:paraId="1BA06354" w14:textId="77777777" w:rsidR="00CD6665" w:rsidRDefault="000F4DD0">
            <w:pPr>
              <w:ind w:left="-165"/>
              <w:jc w:val="center"/>
              <w:rPr>
                <w:color w:val="FF0000"/>
              </w:rPr>
            </w:pPr>
            <w:r>
              <w:rPr>
                <w:color w:val="FF0000"/>
              </w:rPr>
              <w:t>98</w:t>
            </w:r>
          </w:p>
        </w:tc>
      </w:tr>
    </w:tbl>
    <w:p w14:paraId="2C93328F" w14:textId="77777777" w:rsidR="00CD6665" w:rsidRDefault="00CD6665"/>
    <w:tbl>
      <w:tblPr>
        <w:tblStyle w:val="a0"/>
        <w:tblW w:w="97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0"/>
        <w:gridCol w:w="4107"/>
        <w:gridCol w:w="793"/>
        <w:gridCol w:w="482"/>
        <w:gridCol w:w="709"/>
        <w:gridCol w:w="2262"/>
        <w:gridCol w:w="549"/>
      </w:tblGrid>
      <w:tr w:rsidR="00CD6665" w14:paraId="6BAF1239" w14:textId="77777777">
        <w:tc>
          <w:tcPr>
            <w:tcW w:w="6232" w:type="dxa"/>
            <w:gridSpan w:val="4"/>
            <w:tcBorders>
              <w:bottom w:val="single" w:sz="12" w:space="0" w:color="000000"/>
            </w:tcBorders>
          </w:tcPr>
          <w:p w14:paraId="2607535F" w14:textId="77777777" w:rsidR="00CD6665" w:rsidRDefault="000F4DD0">
            <w:pPr>
              <w:jc w:val="left"/>
            </w:pPr>
            <w:r>
              <w:t>Q2. Următoarele întrebări sunt despre posibile contacte pe care le-ați avut, dvs. sau familia dvs., cu organizații neguvernamentale.</w:t>
            </w:r>
          </w:p>
        </w:tc>
        <w:tc>
          <w:tcPr>
            <w:tcW w:w="709" w:type="dxa"/>
            <w:tcBorders>
              <w:bottom w:val="single" w:sz="12" w:space="0" w:color="000000"/>
            </w:tcBorders>
          </w:tcPr>
          <w:p w14:paraId="02161891" w14:textId="77777777" w:rsidR="00CD6665" w:rsidRDefault="00CD6665"/>
        </w:tc>
        <w:tc>
          <w:tcPr>
            <w:tcW w:w="2811" w:type="dxa"/>
            <w:gridSpan w:val="2"/>
            <w:tcBorders>
              <w:bottom w:val="single" w:sz="12" w:space="0" w:color="000000"/>
            </w:tcBorders>
          </w:tcPr>
          <w:p w14:paraId="24B916DE" w14:textId="77777777" w:rsidR="00CD6665" w:rsidRDefault="000F4DD0">
            <w:r>
              <w:t>Când anume, în ultimele 12 luni sau mai demult?</w:t>
            </w:r>
          </w:p>
        </w:tc>
      </w:tr>
      <w:tr w:rsidR="00CD6665" w14:paraId="6BC26BFF" w14:textId="77777777">
        <w:tc>
          <w:tcPr>
            <w:tcW w:w="850" w:type="dxa"/>
            <w:vMerge w:val="restart"/>
            <w:tcBorders>
              <w:top w:val="single" w:sz="12" w:space="0" w:color="000000"/>
              <w:left w:val="single" w:sz="12" w:space="0" w:color="000000"/>
            </w:tcBorders>
          </w:tcPr>
          <w:p w14:paraId="365B01CE" w14:textId="77777777" w:rsidR="00CD6665" w:rsidRDefault="000F4DD0">
            <w:pPr>
              <w:jc w:val="left"/>
            </w:pPr>
            <w:r>
              <w:t>Q2_1</w:t>
            </w:r>
          </w:p>
        </w:tc>
        <w:tc>
          <w:tcPr>
            <w:tcW w:w="4107" w:type="dxa"/>
            <w:vMerge w:val="restart"/>
            <w:tcBorders>
              <w:top w:val="single" w:sz="12" w:space="0" w:color="000000"/>
            </w:tcBorders>
          </w:tcPr>
          <w:p w14:paraId="5C61014B" w14:textId="77777777" w:rsidR="00CD6665" w:rsidRDefault="00000000">
            <w:pPr>
              <w:jc w:val="left"/>
            </w:pPr>
            <w:sdt>
              <w:sdtPr>
                <w:tag w:val="goog_rdk_2"/>
                <w:id w:val="-1651990768"/>
              </w:sdtPr>
              <w:sdtContent>
                <w:r w:rsidR="000F4DD0">
                  <w:rPr>
                    <w:rFonts w:ascii="Arial" w:eastAsia="Arial" w:hAnsi="Arial" w:cs="Arial"/>
                  </w:rPr>
                  <w:t>Ați beneficiat de serviciile unei organizații neguvernamentale?</w:t>
                </w:r>
              </w:sdtContent>
            </w:sdt>
          </w:p>
        </w:tc>
        <w:tc>
          <w:tcPr>
            <w:tcW w:w="793" w:type="dxa"/>
            <w:tcBorders>
              <w:top w:val="single" w:sz="12" w:space="0" w:color="000000"/>
            </w:tcBorders>
          </w:tcPr>
          <w:p w14:paraId="107B82B3" w14:textId="77777777" w:rsidR="00CD6665" w:rsidRDefault="000F4DD0">
            <w:pPr>
              <w:jc w:val="left"/>
            </w:pPr>
            <w:r>
              <w:t>Da</w:t>
            </w:r>
          </w:p>
        </w:tc>
        <w:tc>
          <w:tcPr>
            <w:tcW w:w="482" w:type="dxa"/>
            <w:tcBorders>
              <w:top w:val="single" w:sz="12" w:space="0" w:color="000000"/>
            </w:tcBorders>
          </w:tcPr>
          <w:p w14:paraId="6D51C871" w14:textId="77777777" w:rsidR="00CD6665" w:rsidRDefault="000F4DD0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12" w:space="0" w:color="000000"/>
            </w:tcBorders>
          </w:tcPr>
          <w:p w14:paraId="758398D3" w14:textId="77777777" w:rsidR="00CD6665" w:rsidRDefault="000F4DD0">
            <w:r>
              <w:t>🡺</w:t>
            </w:r>
          </w:p>
        </w:tc>
        <w:tc>
          <w:tcPr>
            <w:tcW w:w="2262" w:type="dxa"/>
            <w:tcBorders>
              <w:top w:val="single" w:sz="12" w:space="0" w:color="000000"/>
            </w:tcBorders>
          </w:tcPr>
          <w:p w14:paraId="548AC791" w14:textId="77777777" w:rsidR="00CD6665" w:rsidRDefault="000F4DD0">
            <w:r>
              <w:rPr>
                <w:i/>
              </w:rPr>
              <w:t>În ultimele 12 luni</w:t>
            </w:r>
          </w:p>
        </w:tc>
        <w:tc>
          <w:tcPr>
            <w:tcW w:w="549" w:type="dxa"/>
            <w:tcBorders>
              <w:top w:val="single" w:sz="12" w:space="0" w:color="000000"/>
              <w:right w:val="single" w:sz="12" w:space="0" w:color="000000"/>
            </w:tcBorders>
          </w:tcPr>
          <w:p w14:paraId="6B16FBAF" w14:textId="77777777" w:rsidR="00CD6665" w:rsidRDefault="000F4DD0">
            <w:pPr>
              <w:jc w:val="center"/>
            </w:pPr>
            <w:r>
              <w:t>1</w:t>
            </w:r>
          </w:p>
        </w:tc>
      </w:tr>
      <w:tr w:rsidR="00CD6665" w14:paraId="6E009529" w14:textId="77777777">
        <w:tc>
          <w:tcPr>
            <w:tcW w:w="850" w:type="dxa"/>
            <w:vMerge/>
            <w:tcBorders>
              <w:top w:val="single" w:sz="12" w:space="0" w:color="000000"/>
              <w:left w:val="single" w:sz="12" w:space="0" w:color="000000"/>
            </w:tcBorders>
          </w:tcPr>
          <w:p w14:paraId="1CB6068E" w14:textId="77777777" w:rsidR="00CD6665" w:rsidRDefault="00CD66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</w:pPr>
          </w:p>
        </w:tc>
        <w:tc>
          <w:tcPr>
            <w:tcW w:w="4107" w:type="dxa"/>
            <w:vMerge/>
            <w:tcBorders>
              <w:top w:val="single" w:sz="12" w:space="0" w:color="000000"/>
            </w:tcBorders>
          </w:tcPr>
          <w:p w14:paraId="0E26453D" w14:textId="77777777" w:rsidR="00CD6665" w:rsidRDefault="00CD66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</w:pPr>
          </w:p>
        </w:tc>
        <w:tc>
          <w:tcPr>
            <w:tcW w:w="793" w:type="dxa"/>
            <w:tcBorders>
              <w:bottom w:val="single" w:sz="12" w:space="0" w:color="000000"/>
            </w:tcBorders>
          </w:tcPr>
          <w:p w14:paraId="6D3AEBDB" w14:textId="77777777" w:rsidR="00CD6665" w:rsidRDefault="000F4DD0">
            <w:pPr>
              <w:jc w:val="left"/>
            </w:pPr>
            <w:r>
              <w:t>Nu</w:t>
            </w:r>
          </w:p>
        </w:tc>
        <w:tc>
          <w:tcPr>
            <w:tcW w:w="482" w:type="dxa"/>
            <w:tcBorders>
              <w:bottom w:val="single" w:sz="12" w:space="0" w:color="000000"/>
            </w:tcBorders>
          </w:tcPr>
          <w:p w14:paraId="08772154" w14:textId="77777777" w:rsidR="00CD6665" w:rsidRDefault="000F4DD0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bottom w:val="single" w:sz="12" w:space="0" w:color="000000"/>
            </w:tcBorders>
          </w:tcPr>
          <w:p w14:paraId="5D46553A" w14:textId="77777777" w:rsidR="00CD6665" w:rsidRDefault="00000000">
            <w:sdt>
              <w:sdtPr>
                <w:tag w:val="goog_rdk_3"/>
                <w:id w:val="821462594"/>
              </w:sdtPr>
              <w:sdtContent>
                <w:r w:rsidR="000F4DD0">
                  <w:rPr>
                    <w:rFonts w:ascii="Arial Unicode MS" w:eastAsia="Arial Unicode MS" w:hAnsi="Arial Unicode MS" w:cs="Arial Unicode MS"/>
                  </w:rPr>
                  <w:t>┐</w:t>
                </w:r>
              </w:sdtContent>
            </w:sdt>
          </w:p>
        </w:tc>
        <w:tc>
          <w:tcPr>
            <w:tcW w:w="2262" w:type="dxa"/>
            <w:tcBorders>
              <w:bottom w:val="single" w:sz="12" w:space="0" w:color="000000"/>
            </w:tcBorders>
          </w:tcPr>
          <w:p w14:paraId="6E40775F" w14:textId="77777777" w:rsidR="00CD6665" w:rsidRDefault="000F4DD0">
            <w:r>
              <w:rPr>
                <w:i/>
              </w:rPr>
              <w:t>Mai demult</w:t>
            </w:r>
          </w:p>
        </w:tc>
        <w:tc>
          <w:tcPr>
            <w:tcW w:w="549" w:type="dxa"/>
            <w:tcBorders>
              <w:bottom w:val="single" w:sz="12" w:space="0" w:color="000000"/>
              <w:right w:val="single" w:sz="12" w:space="0" w:color="000000"/>
            </w:tcBorders>
          </w:tcPr>
          <w:p w14:paraId="3A306788" w14:textId="77777777" w:rsidR="00CD6665" w:rsidRDefault="000F4DD0">
            <w:pPr>
              <w:jc w:val="center"/>
            </w:pPr>
            <w:r>
              <w:t>2</w:t>
            </w:r>
          </w:p>
        </w:tc>
      </w:tr>
      <w:tr w:rsidR="00CD6665" w14:paraId="590C5099" w14:textId="77777777">
        <w:tc>
          <w:tcPr>
            <w:tcW w:w="850" w:type="dxa"/>
            <w:vMerge w:val="restart"/>
            <w:tcBorders>
              <w:top w:val="single" w:sz="12" w:space="0" w:color="000000"/>
              <w:left w:val="single" w:sz="12" w:space="0" w:color="000000"/>
            </w:tcBorders>
          </w:tcPr>
          <w:p w14:paraId="27672E0C" w14:textId="77777777" w:rsidR="00CD6665" w:rsidRDefault="000F4DD0">
            <w:pPr>
              <w:jc w:val="left"/>
            </w:pPr>
            <w:r>
              <w:t>Q2_2</w:t>
            </w:r>
          </w:p>
        </w:tc>
        <w:tc>
          <w:tcPr>
            <w:tcW w:w="4107" w:type="dxa"/>
            <w:vMerge w:val="restart"/>
            <w:tcBorders>
              <w:top w:val="single" w:sz="12" w:space="0" w:color="000000"/>
            </w:tcBorders>
          </w:tcPr>
          <w:p w14:paraId="3C5E486B" w14:textId="77777777" w:rsidR="00CD6665" w:rsidRDefault="000F4DD0">
            <w:pPr>
              <w:jc w:val="left"/>
            </w:pPr>
            <w:r>
              <w:t>Ați făcut donații către organizații neguvernamentale?</w:t>
            </w:r>
          </w:p>
        </w:tc>
        <w:tc>
          <w:tcPr>
            <w:tcW w:w="793" w:type="dxa"/>
            <w:tcBorders>
              <w:top w:val="single" w:sz="12" w:space="0" w:color="000000"/>
            </w:tcBorders>
          </w:tcPr>
          <w:p w14:paraId="080D0458" w14:textId="77777777" w:rsidR="00CD6665" w:rsidRDefault="000F4DD0">
            <w:pPr>
              <w:jc w:val="left"/>
            </w:pPr>
            <w:r>
              <w:t>Da</w:t>
            </w:r>
          </w:p>
        </w:tc>
        <w:tc>
          <w:tcPr>
            <w:tcW w:w="482" w:type="dxa"/>
            <w:tcBorders>
              <w:top w:val="single" w:sz="12" w:space="0" w:color="000000"/>
            </w:tcBorders>
          </w:tcPr>
          <w:p w14:paraId="766C64C7" w14:textId="77777777" w:rsidR="00CD6665" w:rsidRDefault="000F4DD0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12" w:space="0" w:color="000000"/>
            </w:tcBorders>
          </w:tcPr>
          <w:p w14:paraId="37632B11" w14:textId="77777777" w:rsidR="00CD6665" w:rsidRDefault="000F4DD0">
            <w:r>
              <w:t>🡺</w:t>
            </w:r>
          </w:p>
        </w:tc>
        <w:tc>
          <w:tcPr>
            <w:tcW w:w="2262" w:type="dxa"/>
            <w:tcBorders>
              <w:top w:val="single" w:sz="12" w:space="0" w:color="000000"/>
            </w:tcBorders>
          </w:tcPr>
          <w:p w14:paraId="7277FFEB" w14:textId="77777777" w:rsidR="00CD6665" w:rsidRDefault="000F4DD0">
            <w:r>
              <w:rPr>
                <w:i/>
              </w:rPr>
              <w:t>În ultimele 12 luni</w:t>
            </w:r>
          </w:p>
        </w:tc>
        <w:tc>
          <w:tcPr>
            <w:tcW w:w="549" w:type="dxa"/>
            <w:tcBorders>
              <w:top w:val="single" w:sz="12" w:space="0" w:color="000000"/>
              <w:right w:val="single" w:sz="12" w:space="0" w:color="000000"/>
            </w:tcBorders>
          </w:tcPr>
          <w:p w14:paraId="00A1C4EC" w14:textId="77777777" w:rsidR="00CD6665" w:rsidRDefault="000F4DD0">
            <w:pPr>
              <w:jc w:val="center"/>
            </w:pPr>
            <w:r>
              <w:t>1</w:t>
            </w:r>
          </w:p>
        </w:tc>
      </w:tr>
      <w:tr w:rsidR="00CD6665" w14:paraId="701DFBA7" w14:textId="77777777">
        <w:tc>
          <w:tcPr>
            <w:tcW w:w="850" w:type="dxa"/>
            <w:vMerge/>
            <w:tcBorders>
              <w:top w:val="single" w:sz="12" w:space="0" w:color="000000"/>
              <w:left w:val="single" w:sz="12" w:space="0" w:color="000000"/>
            </w:tcBorders>
          </w:tcPr>
          <w:p w14:paraId="487CE6A2" w14:textId="77777777" w:rsidR="00CD6665" w:rsidRDefault="00CD66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</w:pPr>
          </w:p>
        </w:tc>
        <w:tc>
          <w:tcPr>
            <w:tcW w:w="4107" w:type="dxa"/>
            <w:vMerge/>
            <w:tcBorders>
              <w:top w:val="single" w:sz="12" w:space="0" w:color="000000"/>
            </w:tcBorders>
          </w:tcPr>
          <w:p w14:paraId="7AA8AD1D" w14:textId="77777777" w:rsidR="00CD6665" w:rsidRDefault="00CD66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</w:pPr>
          </w:p>
        </w:tc>
        <w:tc>
          <w:tcPr>
            <w:tcW w:w="793" w:type="dxa"/>
            <w:tcBorders>
              <w:bottom w:val="single" w:sz="12" w:space="0" w:color="000000"/>
            </w:tcBorders>
          </w:tcPr>
          <w:p w14:paraId="340630B1" w14:textId="77777777" w:rsidR="00CD6665" w:rsidRDefault="000F4DD0">
            <w:pPr>
              <w:jc w:val="left"/>
            </w:pPr>
            <w:r>
              <w:t>Nu</w:t>
            </w:r>
          </w:p>
        </w:tc>
        <w:tc>
          <w:tcPr>
            <w:tcW w:w="482" w:type="dxa"/>
            <w:tcBorders>
              <w:bottom w:val="single" w:sz="12" w:space="0" w:color="000000"/>
            </w:tcBorders>
          </w:tcPr>
          <w:p w14:paraId="6C86B337" w14:textId="77777777" w:rsidR="00CD6665" w:rsidRDefault="000F4DD0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bottom w:val="single" w:sz="12" w:space="0" w:color="000000"/>
            </w:tcBorders>
          </w:tcPr>
          <w:p w14:paraId="069638AC" w14:textId="77777777" w:rsidR="00CD6665" w:rsidRDefault="00000000">
            <w:sdt>
              <w:sdtPr>
                <w:tag w:val="goog_rdk_4"/>
                <w:id w:val="-2129875789"/>
              </w:sdtPr>
              <w:sdtContent>
                <w:r w:rsidR="000F4DD0">
                  <w:rPr>
                    <w:rFonts w:ascii="Arial Unicode MS" w:eastAsia="Arial Unicode MS" w:hAnsi="Arial Unicode MS" w:cs="Arial Unicode MS"/>
                  </w:rPr>
                  <w:t>┐</w:t>
                </w:r>
              </w:sdtContent>
            </w:sdt>
          </w:p>
        </w:tc>
        <w:tc>
          <w:tcPr>
            <w:tcW w:w="2262" w:type="dxa"/>
            <w:tcBorders>
              <w:bottom w:val="single" w:sz="12" w:space="0" w:color="000000"/>
            </w:tcBorders>
          </w:tcPr>
          <w:p w14:paraId="4C08E358" w14:textId="77777777" w:rsidR="00CD6665" w:rsidRDefault="000F4DD0">
            <w:r>
              <w:rPr>
                <w:i/>
              </w:rPr>
              <w:t>Mai demult</w:t>
            </w:r>
          </w:p>
        </w:tc>
        <w:tc>
          <w:tcPr>
            <w:tcW w:w="549" w:type="dxa"/>
            <w:tcBorders>
              <w:bottom w:val="single" w:sz="12" w:space="0" w:color="000000"/>
              <w:right w:val="single" w:sz="12" w:space="0" w:color="000000"/>
            </w:tcBorders>
          </w:tcPr>
          <w:p w14:paraId="0C067E0A" w14:textId="77777777" w:rsidR="00CD6665" w:rsidRDefault="000F4DD0">
            <w:pPr>
              <w:jc w:val="center"/>
            </w:pPr>
            <w:r>
              <w:t>2</w:t>
            </w:r>
          </w:p>
        </w:tc>
      </w:tr>
      <w:tr w:rsidR="00CD6665" w14:paraId="76269428" w14:textId="77777777">
        <w:tc>
          <w:tcPr>
            <w:tcW w:w="850" w:type="dxa"/>
            <w:vMerge w:val="restart"/>
            <w:tcBorders>
              <w:top w:val="single" w:sz="12" w:space="0" w:color="000000"/>
              <w:left w:val="single" w:sz="12" w:space="0" w:color="000000"/>
            </w:tcBorders>
          </w:tcPr>
          <w:p w14:paraId="494C3472" w14:textId="77777777" w:rsidR="00CD6665" w:rsidRDefault="000F4DD0">
            <w:pPr>
              <w:jc w:val="left"/>
            </w:pPr>
            <w:r>
              <w:t>Q2_3</w:t>
            </w:r>
          </w:p>
        </w:tc>
        <w:tc>
          <w:tcPr>
            <w:tcW w:w="4107" w:type="dxa"/>
            <w:vMerge w:val="restart"/>
            <w:tcBorders>
              <w:top w:val="single" w:sz="12" w:space="0" w:color="000000"/>
            </w:tcBorders>
          </w:tcPr>
          <w:p w14:paraId="0B84E025" w14:textId="77777777" w:rsidR="00CD6665" w:rsidRDefault="000F4DD0">
            <w:pPr>
              <w:jc w:val="left"/>
            </w:pPr>
            <w:r>
              <w:t>Vi s-au solicitat donații de către organizații neguvernamentale?</w:t>
            </w:r>
          </w:p>
        </w:tc>
        <w:tc>
          <w:tcPr>
            <w:tcW w:w="793" w:type="dxa"/>
            <w:tcBorders>
              <w:top w:val="single" w:sz="12" w:space="0" w:color="000000"/>
            </w:tcBorders>
          </w:tcPr>
          <w:p w14:paraId="0397A00C" w14:textId="77777777" w:rsidR="00CD6665" w:rsidRDefault="000F4DD0">
            <w:pPr>
              <w:jc w:val="left"/>
            </w:pPr>
            <w:r>
              <w:t>Da</w:t>
            </w:r>
          </w:p>
        </w:tc>
        <w:tc>
          <w:tcPr>
            <w:tcW w:w="482" w:type="dxa"/>
            <w:tcBorders>
              <w:top w:val="single" w:sz="12" w:space="0" w:color="000000"/>
            </w:tcBorders>
          </w:tcPr>
          <w:p w14:paraId="6AE38D1A" w14:textId="77777777" w:rsidR="00CD6665" w:rsidRDefault="000F4DD0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12" w:space="0" w:color="000000"/>
            </w:tcBorders>
          </w:tcPr>
          <w:p w14:paraId="36A906BF" w14:textId="77777777" w:rsidR="00CD6665" w:rsidRDefault="000F4DD0">
            <w:r>
              <w:t>🡺</w:t>
            </w:r>
          </w:p>
        </w:tc>
        <w:tc>
          <w:tcPr>
            <w:tcW w:w="2262" w:type="dxa"/>
            <w:tcBorders>
              <w:top w:val="single" w:sz="12" w:space="0" w:color="000000"/>
            </w:tcBorders>
          </w:tcPr>
          <w:p w14:paraId="0D74A13C" w14:textId="77777777" w:rsidR="00CD6665" w:rsidRDefault="000F4DD0">
            <w:r>
              <w:rPr>
                <w:i/>
              </w:rPr>
              <w:t>În ultimele 12 luni</w:t>
            </w:r>
          </w:p>
        </w:tc>
        <w:tc>
          <w:tcPr>
            <w:tcW w:w="549" w:type="dxa"/>
            <w:tcBorders>
              <w:top w:val="single" w:sz="12" w:space="0" w:color="000000"/>
              <w:right w:val="single" w:sz="12" w:space="0" w:color="000000"/>
            </w:tcBorders>
          </w:tcPr>
          <w:p w14:paraId="4E5A3816" w14:textId="77777777" w:rsidR="00CD6665" w:rsidRDefault="000F4DD0">
            <w:pPr>
              <w:jc w:val="center"/>
            </w:pPr>
            <w:r>
              <w:t>1</w:t>
            </w:r>
          </w:p>
        </w:tc>
      </w:tr>
      <w:tr w:rsidR="00CD6665" w14:paraId="29DDCDE0" w14:textId="77777777">
        <w:tc>
          <w:tcPr>
            <w:tcW w:w="850" w:type="dxa"/>
            <w:vMerge/>
            <w:tcBorders>
              <w:top w:val="single" w:sz="12" w:space="0" w:color="000000"/>
              <w:left w:val="single" w:sz="12" w:space="0" w:color="000000"/>
            </w:tcBorders>
          </w:tcPr>
          <w:p w14:paraId="410EBF83" w14:textId="77777777" w:rsidR="00CD6665" w:rsidRDefault="00CD66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</w:pPr>
          </w:p>
        </w:tc>
        <w:tc>
          <w:tcPr>
            <w:tcW w:w="4107" w:type="dxa"/>
            <w:vMerge/>
            <w:tcBorders>
              <w:top w:val="single" w:sz="12" w:space="0" w:color="000000"/>
            </w:tcBorders>
          </w:tcPr>
          <w:p w14:paraId="6DD5DD87" w14:textId="77777777" w:rsidR="00CD6665" w:rsidRDefault="00CD66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</w:pPr>
          </w:p>
        </w:tc>
        <w:tc>
          <w:tcPr>
            <w:tcW w:w="793" w:type="dxa"/>
            <w:tcBorders>
              <w:bottom w:val="single" w:sz="12" w:space="0" w:color="000000"/>
            </w:tcBorders>
          </w:tcPr>
          <w:p w14:paraId="40A0752F" w14:textId="77777777" w:rsidR="00CD6665" w:rsidRDefault="000F4DD0">
            <w:pPr>
              <w:jc w:val="left"/>
            </w:pPr>
            <w:r>
              <w:t>Nu</w:t>
            </w:r>
          </w:p>
        </w:tc>
        <w:tc>
          <w:tcPr>
            <w:tcW w:w="482" w:type="dxa"/>
            <w:tcBorders>
              <w:bottom w:val="single" w:sz="12" w:space="0" w:color="000000"/>
            </w:tcBorders>
          </w:tcPr>
          <w:p w14:paraId="66BC70B3" w14:textId="77777777" w:rsidR="00CD6665" w:rsidRDefault="000F4DD0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bottom w:val="single" w:sz="12" w:space="0" w:color="000000"/>
            </w:tcBorders>
          </w:tcPr>
          <w:p w14:paraId="663C810E" w14:textId="77777777" w:rsidR="00CD6665" w:rsidRDefault="00000000">
            <w:sdt>
              <w:sdtPr>
                <w:tag w:val="goog_rdk_5"/>
                <w:id w:val="-1358967891"/>
              </w:sdtPr>
              <w:sdtContent>
                <w:r w:rsidR="000F4DD0">
                  <w:rPr>
                    <w:rFonts w:ascii="Arial Unicode MS" w:eastAsia="Arial Unicode MS" w:hAnsi="Arial Unicode MS" w:cs="Arial Unicode MS"/>
                  </w:rPr>
                  <w:t>┐</w:t>
                </w:r>
              </w:sdtContent>
            </w:sdt>
          </w:p>
        </w:tc>
        <w:tc>
          <w:tcPr>
            <w:tcW w:w="2262" w:type="dxa"/>
            <w:tcBorders>
              <w:bottom w:val="single" w:sz="12" w:space="0" w:color="000000"/>
            </w:tcBorders>
          </w:tcPr>
          <w:p w14:paraId="3A2FE3DB" w14:textId="77777777" w:rsidR="00CD6665" w:rsidRDefault="000F4DD0">
            <w:r>
              <w:rPr>
                <w:i/>
              </w:rPr>
              <w:t>Mai demult</w:t>
            </w:r>
          </w:p>
        </w:tc>
        <w:tc>
          <w:tcPr>
            <w:tcW w:w="549" w:type="dxa"/>
            <w:tcBorders>
              <w:bottom w:val="single" w:sz="12" w:space="0" w:color="000000"/>
              <w:right w:val="single" w:sz="12" w:space="0" w:color="000000"/>
            </w:tcBorders>
          </w:tcPr>
          <w:p w14:paraId="5A45265E" w14:textId="77777777" w:rsidR="00CD6665" w:rsidRDefault="000F4DD0">
            <w:pPr>
              <w:jc w:val="center"/>
            </w:pPr>
            <w:r>
              <w:t>2</w:t>
            </w:r>
          </w:p>
        </w:tc>
      </w:tr>
      <w:tr w:rsidR="00CD6665" w14:paraId="143CD976" w14:textId="77777777">
        <w:tc>
          <w:tcPr>
            <w:tcW w:w="850" w:type="dxa"/>
            <w:vMerge w:val="restart"/>
            <w:tcBorders>
              <w:top w:val="single" w:sz="12" w:space="0" w:color="000000"/>
              <w:left w:val="single" w:sz="12" w:space="0" w:color="000000"/>
            </w:tcBorders>
          </w:tcPr>
          <w:p w14:paraId="3D2FC92A" w14:textId="77777777" w:rsidR="00CD6665" w:rsidRDefault="000F4DD0">
            <w:pPr>
              <w:jc w:val="left"/>
            </w:pPr>
            <w:r>
              <w:t>Q2_4</w:t>
            </w:r>
          </w:p>
        </w:tc>
        <w:tc>
          <w:tcPr>
            <w:tcW w:w="4107" w:type="dxa"/>
            <w:vMerge w:val="restart"/>
            <w:tcBorders>
              <w:top w:val="single" w:sz="12" w:space="0" w:color="000000"/>
            </w:tcBorders>
          </w:tcPr>
          <w:p w14:paraId="6D453256" w14:textId="77777777" w:rsidR="00CD6665" w:rsidRDefault="000F4DD0">
            <w:pPr>
              <w:jc w:val="left"/>
            </w:pPr>
            <w:r>
              <w:t>Ați văzut materiale informative despre organizații neguvernamentale?</w:t>
            </w:r>
          </w:p>
        </w:tc>
        <w:tc>
          <w:tcPr>
            <w:tcW w:w="793" w:type="dxa"/>
            <w:tcBorders>
              <w:top w:val="single" w:sz="12" w:space="0" w:color="000000"/>
            </w:tcBorders>
          </w:tcPr>
          <w:p w14:paraId="12A90488" w14:textId="77777777" w:rsidR="00CD6665" w:rsidRDefault="000F4DD0">
            <w:pPr>
              <w:jc w:val="left"/>
            </w:pPr>
            <w:r>
              <w:t>Da</w:t>
            </w:r>
          </w:p>
        </w:tc>
        <w:tc>
          <w:tcPr>
            <w:tcW w:w="482" w:type="dxa"/>
            <w:tcBorders>
              <w:top w:val="single" w:sz="12" w:space="0" w:color="000000"/>
            </w:tcBorders>
          </w:tcPr>
          <w:p w14:paraId="791F8F79" w14:textId="77777777" w:rsidR="00CD6665" w:rsidRDefault="000F4DD0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12" w:space="0" w:color="000000"/>
            </w:tcBorders>
          </w:tcPr>
          <w:p w14:paraId="4AD00C64" w14:textId="77777777" w:rsidR="00CD6665" w:rsidRDefault="000F4DD0">
            <w:r>
              <w:t>🡺</w:t>
            </w:r>
          </w:p>
        </w:tc>
        <w:tc>
          <w:tcPr>
            <w:tcW w:w="2262" w:type="dxa"/>
            <w:tcBorders>
              <w:top w:val="single" w:sz="12" w:space="0" w:color="000000"/>
            </w:tcBorders>
          </w:tcPr>
          <w:p w14:paraId="2A7846D9" w14:textId="77777777" w:rsidR="00CD6665" w:rsidRDefault="000F4DD0">
            <w:r>
              <w:rPr>
                <w:i/>
              </w:rPr>
              <w:t>În ultimele 12 luni</w:t>
            </w:r>
          </w:p>
        </w:tc>
        <w:tc>
          <w:tcPr>
            <w:tcW w:w="549" w:type="dxa"/>
            <w:tcBorders>
              <w:top w:val="single" w:sz="12" w:space="0" w:color="000000"/>
              <w:right w:val="single" w:sz="12" w:space="0" w:color="000000"/>
            </w:tcBorders>
          </w:tcPr>
          <w:p w14:paraId="6342C999" w14:textId="77777777" w:rsidR="00CD6665" w:rsidRDefault="000F4DD0">
            <w:pPr>
              <w:jc w:val="center"/>
            </w:pPr>
            <w:r>
              <w:t>1</w:t>
            </w:r>
          </w:p>
        </w:tc>
      </w:tr>
      <w:tr w:rsidR="00CD6665" w14:paraId="7390B449" w14:textId="77777777">
        <w:tc>
          <w:tcPr>
            <w:tcW w:w="850" w:type="dxa"/>
            <w:vMerge/>
            <w:tcBorders>
              <w:top w:val="single" w:sz="12" w:space="0" w:color="000000"/>
              <w:left w:val="single" w:sz="12" w:space="0" w:color="000000"/>
            </w:tcBorders>
          </w:tcPr>
          <w:p w14:paraId="7D6F4666" w14:textId="77777777" w:rsidR="00CD6665" w:rsidRDefault="00CD66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</w:pPr>
          </w:p>
        </w:tc>
        <w:tc>
          <w:tcPr>
            <w:tcW w:w="4107" w:type="dxa"/>
            <w:vMerge/>
            <w:tcBorders>
              <w:top w:val="single" w:sz="12" w:space="0" w:color="000000"/>
            </w:tcBorders>
          </w:tcPr>
          <w:p w14:paraId="30ECC2A6" w14:textId="77777777" w:rsidR="00CD6665" w:rsidRDefault="00CD66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</w:pPr>
          </w:p>
        </w:tc>
        <w:tc>
          <w:tcPr>
            <w:tcW w:w="793" w:type="dxa"/>
            <w:tcBorders>
              <w:bottom w:val="single" w:sz="12" w:space="0" w:color="000000"/>
            </w:tcBorders>
          </w:tcPr>
          <w:p w14:paraId="05F41D12" w14:textId="77777777" w:rsidR="00CD6665" w:rsidRDefault="000F4DD0">
            <w:pPr>
              <w:jc w:val="left"/>
            </w:pPr>
            <w:r>
              <w:t>Nu</w:t>
            </w:r>
          </w:p>
        </w:tc>
        <w:tc>
          <w:tcPr>
            <w:tcW w:w="482" w:type="dxa"/>
            <w:tcBorders>
              <w:bottom w:val="single" w:sz="12" w:space="0" w:color="000000"/>
            </w:tcBorders>
          </w:tcPr>
          <w:p w14:paraId="010BE8F3" w14:textId="77777777" w:rsidR="00CD6665" w:rsidRDefault="000F4DD0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bottom w:val="single" w:sz="12" w:space="0" w:color="000000"/>
            </w:tcBorders>
          </w:tcPr>
          <w:p w14:paraId="40F4689A" w14:textId="77777777" w:rsidR="00CD6665" w:rsidRDefault="00000000">
            <w:sdt>
              <w:sdtPr>
                <w:tag w:val="goog_rdk_6"/>
                <w:id w:val="-585875310"/>
              </w:sdtPr>
              <w:sdtContent>
                <w:r w:rsidR="000F4DD0">
                  <w:rPr>
                    <w:rFonts w:ascii="Arial Unicode MS" w:eastAsia="Arial Unicode MS" w:hAnsi="Arial Unicode MS" w:cs="Arial Unicode MS"/>
                  </w:rPr>
                  <w:t>┐</w:t>
                </w:r>
              </w:sdtContent>
            </w:sdt>
          </w:p>
        </w:tc>
        <w:tc>
          <w:tcPr>
            <w:tcW w:w="2262" w:type="dxa"/>
            <w:tcBorders>
              <w:bottom w:val="single" w:sz="12" w:space="0" w:color="000000"/>
            </w:tcBorders>
          </w:tcPr>
          <w:p w14:paraId="7B5DA9DE" w14:textId="77777777" w:rsidR="00CD6665" w:rsidRDefault="000F4DD0">
            <w:r>
              <w:rPr>
                <w:i/>
              </w:rPr>
              <w:t>Mai demult</w:t>
            </w:r>
          </w:p>
        </w:tc>
        <w:tc>
          <w:tcPr>
            <w:tcW w:w="549" w:type="dxa"/>
            <w:tcBorders>
              <w:bottom w:val="single" w:sz="12" w:space="0" w:color="000000"/>
              <w:right w:val="single" w:sz="12" w:space="0" w:color="000000"/>
            </w:tcBorders>
          </w:tcPr>
          <w:p w14:paraId="534AB1B8" w14:textId="77777777" w:rsidR="00CD6665" w:rsidRDefault="000F4DD0">
            <w:pPr>
              <w:jc w:val="center"/>
            </w:pPr>
            <w:r>
              <w:t>2</w:t>
            </w:r>
          </w:p>
        </w:tc>
      </w:tr>
      <w:tr w:rsidR="00CD6665" w14:paraId="16E7628E" w14:textId="77777777">
        <w:tc>
          <w:tcPr>
            <w:tcW w:w="850" w:type="dxa"/>
            <w:vMerge w:val="restart"/>
            <w:tcBorders>
              <w:top w:val="single" w:sz="12" w:space="0" w:color="000000"/>
              <w:left w:val="single" w:sz="12" w:space="0" w:color="000000"/>
            </w:tcBorders>
          </w:tcPr>
          <w:p w14:paraId="11614990" w14:textId="77777777" w:rsidR="00CD6665" w:rsidRDefault="000F4DD0">
            <w:pPr>
              <w:jc w:val="left"/>
            </w:pPr>
            <w:r>
              <w:t>Q2_5</w:t>
            </w:r>
          </w:p>
        </w:tc>
        <w:tc>
          <w:tcPr>
            <w:tcW w:w="4107" w:type="dxa"/>
            <w:vMerge w:val="restart"/>
            <w:tcBorders>
              <w:top w:val="single" w:sz="12" w:space="0" w:color="000000"/>
            </w:tcBorders>
          </w:tcPr>
          <w:p w14:paraId="5C4FC24C" w14:textId="77777777" w:rsidR="00CD6665" w:rsidRDefault="000F4DD0">
            <w:pPr>
              <w:jc w:val="left"/>
            </w:pPr>
            <w:r>
              <w:t>Ați intrat în contact cu o organizație neguvernamentală într-un alt fel decât cele menționate anterior?</w:t>
            </w:r>
          </w:p>
        </w:tc>
        <w:tc>
          <w:tcPr>
            <w:tcW w:w="793" w:type="dxa"/>
            <w:tcBorders>
              <w:top w:val="single" w:sz="12" w:space="0" w:color="000000"/>
            </w:tcBorders>
          </w:tcPr>
          <w:p w14:paraId="7ADDC528" w14:textId="77777777" w:rsidR="00CD6665" w:rsidRDefault="000F4DD0">
            <w:pPr>
              <w:jc w:val="left"/>
            </w:pPr>
            <w:r>
              <w:t>Da</w:t>
            </w:r>
          </w:p>
        </w:tc>
        <w:tc>
          <w:tcPr>
            <w:tcW w:w="482" w:type="dxa"/>
            <w:tcBorders>
              <w:top w:val="single" w:sz="12" w:space="0" w:color="000000"/>
            </w:tcBorders>
          </w:tcPr>
          <w:p w14:paraId="28E190C9" w14:textId="77777777" w:rsidR="00CD6665" w:rsidRDefault="000F4DD0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12" w:space="0" w:color="000000"/>
            </w:tcBorders>
          </w:tcPr>
          <w:p w14:paraId="707C2F3B" w14:textId="77777777" w:rsidR="00CD6665" w:rsidRDefault="000F4DD0">
            <w:r>
              <w:t>🡺</w:t>
            </w:r>
          </w:p>
        </w:tc>
        <w:tc>
          <w:tcPr>
            <w:tcW w:w="2262" w:type="dxa"/>
            <w:tcBorders>
              <w:top w:val="single" w:sz="12" w:space="0" w:color="000000"/>
            </w:tcBorders>
          </w:tcPr>
          <w:p w14:paraId="672CDDD2" w14:textId="77777777" w:rsidR="00CD6665" w:rsidRDefault="000F4DD0">
            <w:r>
              <w:rPr>
                <w:i/>
              </w:rPr>
              <w:t>În ultimele 12 luni</w:t>
            </w:r>
          </w:p>
        </w:tc>
        <w:tc>
          <w:tcPr>
            <w:tcW w:w="549" w:type="dxa"/>
            <w:tcBorders>
              <w:top w:val="single" w:sz="12" w:space="0" w:color="000000"/>
              <w:right w:val="single" w:sz="12" w:space="0" w:color="000000"/>
            </w:tcBorders>
          </w:tcPr>
          <w:p w14:paraId="3F46B700" w14:textId="77777777" w:rsidR="00CD6665" w:rsidRDefault="000F4DD0">
            <w:pPr>
              <w:jc w:val="center"/>
            </w:pPr>
            <w:r>
              <w:t>1</w:t>
            </w:r>
          </w:p>
        </w:tc>
      </w:tr>
      <w:tr w:rsidR="00CD6665" w14:paraId="7DE783E1" w14:textId="77777777">
        <w:tc>
          <w:tcPr>
            <w:tcW w:w="850" w:type="dxa"/>
            <w:vMerge/>
            <w:tcBorders>
              <w:top w:val="single" w:sz="12" w:space="0" w:color="000000"/>
              <w:left w:val="single" w:sz="12" w:space="0" w:color="000000"/>
            </w:tcBorders>
          </w:tcPr>
          <w:p w14:paraId="45BC961C" w14:textId="77777777" w:rsidR="00CD6665" w:rsidRDefault="00CD66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</w:pPr>
          </w:p>
        </w:tc>
        <w:tc>
          <w:tcPr>
            <w:tcW w:w="4107" w:type="dxa"/>
            <w:vMerge/>
            <w:tcBorders>
              <w:top w:val="single" w:sz="12" w:space="0" w:color="000000"/>
            </w:tcBorders>
          </w:tcPr>
          <w:p w14:paraId="6ED796AC" w14:textId="77777777" w:rsidR="00CD6665" w:rsidRDefault="00CD66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</w:pPr>
          </w:p>
        </w:tc>
        <w:tc>
          <w:tcPr>
            <w:tcW w:w="793" w:type="dxa"/>
            <w:tcBorders>
              <w:bottom w:val="single" w:sz="12" w:space="0" w:color="000000"/>
            </w:tcBorders>
          </w:tcPr>
          <w:p w14:paraId="5FBC30E7" w14:textId="77777777" w:rsidR="00CD6665" w:rsidRDefault="000F4DD0">
            <w:pPr>
              <w:jc w:val="left"/>
            </w:pPr>
            <w:r>
              <w:t>Nu</w:t>
            </w:r>
          </w:p>
        </w:tc>
        <w:tc>
          <w:tcPr>
            <w:tcW w:w="482" w:type="dxa"/>
            <w:tcBorders>
              <w:bottom w:val="single" w:sz="12" w:space="0" w:color="000000"/>
            </w:tcBorders>
          </w:tcPr>
          <w:p w14:paraId="51AD07D3" w14:textId="77777777" w:rsidR="00CD6665" w:rsidRDefault="000F4DD0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bottom w:val="single" w:sz="12" w:space="0" w:color="000000"/>
            </w:tcBorders>
          </w:tcPr>
          <w:p w14:paraId="761217CB" w14:textId="77777777" w:rsidR="00CD6665" w:rsidRDefault="00000000">
            <w:sdt>
              <w:sdtPr>
                <w:tag w:val="goog_rdk_7"/>
                <w:id w:val="1330590322"/>
              </w:sdtPr>
              <w:sdtContent>
                <w:r w:rsidR="000F4DD0">
                  <w:rPr>
                    <w:rFonts w:ascii="Arial Unicode MS" w:eastAsia="Arial Unicode MS" w:hAnsi="Arial Unicode MS" w:cs="Arial Unicode MS"/>
                  </w:rPr>
                  <w:t>┐</w:t>
                </w:r>
              </w:sdtContent>
            </w:sdt>
          </w:p>
        </w:tc>
        <w:tc>
          <w:tcPr>
            <w:tcW w:w="2262" w:type="dxa"/>
            <w:tcBorders>
              <w:bottom w:val="single" w:sz="12" w:space="0" w:color="000000"/>
            </w:tcBorders>
          </w:tcPr>
          <w:p w14:paraId="2F27C766" w14:textId="77777777" w:rsidR="00CD6665" w:rsidRDefault="000F4DD0">
            <w:r>
              <w:rPr>
                <w:i/>
              </w:rPr>
              <w:t>Mai demult</w:t>
            </w:r>
          </w:p>
        </w:tc>
        <w:tc>
          <w:tcPr>
            <w:tcW w:w="549" w:type="dxa"/>
            <w:tcBorders>
              <w:bottom w:val="single" w:sz="12" w:space="0" w:color="000000"/>
              <w:right w:val="single" w:sz="12" w:space="0" w:color="000000"/>
            </w:tcBorders>
          </w:tcPr>
          <w:p w14:paraId="24196940" w14:textId="77777777" w:rsidR="00CD6665" w:rsidRDefault="000F4DD0">
            <w:pPr>
              <w:jc w:val="center"/>
            </w:pPr>
            <w:r>
              <w:t>2</w:t>
            </w:r>
          </w:p>
        </w:tc>
      </w:tr>
    </w:tbl>
    <w:p w14:paraId="35BB4174" w14:textId="77777777" w:rsidR="00CD6665" w:rsidRDefault="00CD6665">
      <w:pPr>
        <w:rPr>
          <w:color w:val="4F81BD"/>
        </w:rPr>
      </w:pPr>
    </w:p>
    <w:p w14:paraId="6BCADC93" w14:textId="77777777" w:rsidR="00CD6665" w:rsidRDefault="000F4DD0">
      <w:r>
        <w:t xml:space="preserve">Prin intermediul prevederii „3,5%” din Codul Fiscal, contribuabilii persoane fizice au posibilitatea să direcționeze 3,5% din impozitul pe venit către o organizație neguvernamentală sau o unitate de cult, precum și pentru acordarea de burse private. </w:t>
      </w:r>
    </w:p>
    <w:p w14:paraId="607CE0A5" w14:textId="77777777" w:rsidR="00CD6665" w:rsidRDefault="00CD6665">
      <w:pPr>
        <w:spacing w:line="276" w:lineRule="auto"/>
        <w:ind w:right="162"/>
      </w:pPr>
    </w:p>
    <w:p w14:paraId="31C313DA" w14:textId="77777777" w:rsidR="00CD6665" w:rsidRDefault="000F4DD0">
      <w:r>
        <w:t>Q3.</w:t>
      </w:r>
      <w:r>
        <w:rPr>
          <w:b/>
        </w:rPr>
        <w:t xml:space="preserve"> </w:t>
      </w:r>
      <w:r>
        <w:t>Dvs. cunoșteați până azi faptul că sistemul fiscal vă permite direcționarea a 3,5% din impozitul pe venit către organizații neguvernamentale, unități de cult sau burse private?</w:t>
      </w:r>
    </w:p>
    <w:p w14:paraId="23DD59FB" w14:textId="77777777" w:rsidR="00CD6665" w:rsidRDefault="000F4DD0">
      <w:pPr>
        <w:spacing w:line="276" w:lineRule="auto"/>
        <w:ind w:right="162"/>
        <w:rPr>
          <w:color w:val="4F81BD"/>
        </w:rPr>
      </w:pPr>
      <w:r>
        <w:rPr>
          <w:color w:val="4F81BD"/>
        </w:rPr>
        <w:t>RĂSPUNS UNIC</w:t>
      </w:r>
    </w:p>
    <w:p w14:paraId="7DD1A61B" w14:textId="77777777" w:rsidR="00CD6665" w:rsidRDefault="000F4DD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Da</w:t>
      </w:r>
    </w:p>
    <w:p w14:paraId="6EDE554A" w14:textId="77777777" w:rsidR="00CD6665" w:rsidRDefault="000F4DD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Nu</w:t>
      </w:r>
    </w:p>
    <w:p w14:paraId="627ADEE8" w14:textId="77777777" w:rsidR="00CD6665" w:rsidRDefault="000F4DD0">
      <w:pPr>
        <w:ind w:left="360"/>
        <w:rPr>
          <w:i/>
          <w:color w:val="4F81BD"/>
        </w:rPr>
      </w:pPr>
      <w:r>
        <w:rPr>
          <w:i/>
          <w:color w:val="FF0000"/>
        </w:rPr>
        <w:t>98. Nu știu /Nu răspund</w:t>
      </w:r>
    </w:p>
    <w:p w14:paraId="1EC66132" w14:textId="77777777" w:rsidR="00CD6665" w:rsidRDefault="00CD6665">
      <w:pPr>
        <w:spacing w:line="276" w:lineRule="auto"/>
        <w:ind w:right="162"/>
        <w:rPr>
          <w:i/>
          <w:color w:val="FF0000"/>
        </w:rPr>
      </w:pPr>
    </w:p>
    <w:p w14:paraId="3B8B78C1" w14:textId="77777777" w:rsidR="00CD6665" w:rsidRDefault="000F4DD0">
      <w:r>
        <w:t>Q4. Considerați că această prevedere ar trebui...?</w:t>
      </w:r>
    </w:p>
    <w:p w14:paraId="70A469CA" w14:textId="77777777" w:rsidR="00CD6665" w:rsidRDefault="000F4DD0">
      <w:pPr>
        <w:spacing w:line="276" w:lineRule="auto"/>
        <w:ind w:right="162"/>
        <w:rPr>
          <w:color w:val="4F81BD"/>
        </w:rPr>
      </w:pPr>
      <w:r>
        <w:rPr>
          <w:color w:val="4F81BD"/>
        </w:rPr>
        <w:t>RĂSPUNS UNIC</w:t>
      </w:r>
    </w:p>
    <w:tbl>
      <w:tblPr>
        <w:tblStyle w:val="a1"/>
        <w:tblW w:w="8566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06"/>
        <w:gridCol w:w="1560"/>
      </w:tblGrid>
      <w:tr w:rsidR="00CD6665" w14:paraId="5BFF317A" w14:textId="77777777">
        <w:trPr>
          <w:trHeight w:val="20"/>
        </w:trPr>
        <w:tc>
          <w:tcPr>
            <w:tcW w:w="7006" w:type="dxa"/>
            <w:vAlign w:val="center"/>
          </w:tcPr>
          <w:p w14:paraId="6E7B56E0" w14:textId="77777777" w:rsidR="00CD6665" w:rsidRDefault="000F4DD0">
            <w:r>
              <w:t>Păstrată așa cum este</w:t>
            </w:r>
          </w:p>
        </w:tc>
        <w:tc>
          <w:tcPr>
            <w:tcW w:w="1560" w:type="dxa"/>
            <w:vAlign w:val="center"/>
          </w:tcPr>
          <w:p w14:paraId="0CC0D02E" w14:textId="77777777" w:rsidR="00CD6665" w:rsidRDefault="000F4DD0">
            <w:pPr>
              <w:jc w:val="center"/>
            </w:pPr>
            <w:r>
              <w:t>4</w:t>
            </w:r>
          </w:p>
        </w:tc>
      </w:tr>
      <w:tr w:rsidR="00CD6665" w14:paraId="72155DAE" w14:textId="77777777">
        <w:trPr>
          <w:trHeight w:val="20"/>
        </w:trPr>
        <w:tc>
          <w:tcPr>
            <w:tcW w:w="7006" w:type="dxa"/>
            <w:vAlign w:val="center"/>
          </w:tcPr>
          <w:p w14:paraId="6819FB12" w14:textId="77777777" w:rsidR="00CD6665" w:rsidRDefault="000F4DD0">
            <w:r>
              <w:t>Eliminată</w:t>
            </w:r>
          </w:p>
        </w:tc>
        <w:tc>
          <w:tcPr>
            <w:tcW w:w="1560" w:type="dxa"/>
            <w:vAlign w:val="center"/>
          </w:tcPr>
          <w:p w14:paraId="47C1D501" w14:textId="77777777" w:rsidR="00CD6665" w:rsidRDefault="000F4DD0">
            <w:pPr>
              <w:jc w:val="center"/>
            </w:pPr>
            <w:r>
              <w:t>1</w:t>
            </w:r>
          </w:p>
        </w:tc>
      </w:tr>
      <w:tr w:rsidR="00CD6665" w14:paraId="3764E7F5" w14:textId="77777777">
        <w:trPr>
          <w:trHeight w:val="20"/>
        </w:trPr>
        <w:tc>
          <w:tcPr>
            <w:tcW w:w="7006" w:type="dxa"/>
            <w:vAlign w:val="center"/>
          </w:tcPr>
          <w:p w14:paraId="38B7BFA4" w14:textId="77777777" w:rsidR="00CD6665" w:rsidRDefault="000F4DD0">
            <w:r>
              <w:t>Modificată, crescând sprijinul pentru ONG-uri</w:t>
            </w:r>
          </w:p>
        </w:tc>
        <w:tc>
          <w:tcPr>
            <w:tcW w:w="1560" w:type="dxa"/>
            <w:vAlign w:val="center"/>
          </w:tcPr>
          <w:p w14:paraId="7C3FD1EA" w14:textId="77777777" w:rsidR="00CD6665" w:rsidRDefault="000F4DD0">
            <w:pPr>
              <w:jc w:val="center"/>
            </w:pPr>
            <w:r>
              <w:t>3</w:t>
            </w:r>
          </w:p>
        </w:tc>
      </w:tr>
      <w:tr w:rsidR="00CD6665" w14:paraId="69462A36" w14:textId="77777777">
        <w:trPr>
          <w:trHeight w:val="20"/>
        </w:trPr>
        <w:tc>
          <w:tcPr>
            <w:tcW w:w="7006" w:type="dxa"/>
            <w:vAlign w:val="center"/>
          </w:tcPr>
          <w:p w14:paraId="352375DA" w14:textId="77777777" w:rsidR="00CD6665" w:rsidRDefault="000F4DD0">
            <w:r>
              <w:t>Modificată, diminuând sprijinul pentru ONG-uri</w:t>
            </w:r>
          </w:p>
        </w:tc>
        <w:tc>
          <w:tcPr>
            <w:tcW w:w="1560" w:type="dxa"/>
            <w:vAlign w:val="center"/>
          </w:tcPr>
          <w:p w14:paraId="2C6CE97D" w14:textId="77777777" w:rsidR="00CD6665" w:rsidRDefault="000F4DD0">
            <w:pPr>
              <w:jc w:val="center"/>
            </w:pPr>
            <w:r>
              <w:t>2</w:t>
            </w:r>
          </w:p>
        </w:tc>
      </w:tr>
      <w:tr w:rsidR="00CD6665" w14:paraId="03035376" w14:textId="77777777">
        <w:trPr>
          <w:trHeight w:val="20"/>
        </w:trPr>
        <w:tc>
          <w:tcPr>
            <w:tcW w:w="7006" w:type="dxa"/>
            <w:vAlign w:val="center"/>
          </w:tcPr>
          <w:p w14:paraId="43CE5699" w14:textId="77777777" w:rsidR="00CD6665" w:rsidRDefault="000F4DD0">
            <w:pPr>
              <w:rPr>
                <w:i/>
                <w:color w:val="FF0000"/>
              </w:rPr>
            </w:pPr>
            <w:r>
              <w:rPr>
                <w:i/>
                <w:color w:val="FF0000"/>
              </w:rPr>
              <w:t>Nu știu / Nu răspund  (NU CITIȚI)</w:t>
            </w:r>
          </w:p>
        </w:tc>
        <w:tc>
          <w:tcPr>
            <w:tcW w:w="1560" w:type="dxa"/>
            <w:vAlign w:val="center"/>
          </w:tcPr>
          <w:p w14:paraId="5DDD0485" w14:textId="77777777" w:rsidR="00CD6665" w:rsidRDefault="000F4DD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98</w:t>
            </w:r>
          </w:p>
        </w:tc>
      </w:tr>
    </w:tbl>
    <w:p w14:paraId="31A593FC" w14:textId="77777777" w:rsidR="00CD6665" w:rsidRDefault="00CD6665">
      <w:pPr>
        <w:rPr>
          <w:color w:val="4F81BD"/>
        </w:rPr>
      </w:pPr>
    </w:p>
    <w:p w14:paraId="382AF448" w14:textId="53BB97FD" w:rsidR="00CD6665" w:rsidRDefault="000F4DD0">
      <w:pPr>
        <w:rPr>
          <w:color w:val="4F81BD"/>
        </w:rPr>
      </w:pPr>
      <w:r>
        <w:rPr>
          <w:color w:val="4F81BD"/>
        </w:rPr>
        <w:t xml:space="preserve">PROG: Pentru cei care au răspuns DA la </w:t>
      </w:r>
      <w:del w:id="0" w:author="Adriana Dîncu" w:date="2025-10-15T13:45:00Z">
        <w:r w:rsidDel="00090989">
          <w:rPr>
            <w:color w:val="4F81BD"/>
          </w:rPr>
          <w:delText>F4</w:delText>
        </w:r>
      </w:del>
      <w:ins w:id="1" w:author="Adriana Dîncu" w:date="2025-10-15T13:45:00Z">
        <w:r w:rsidR="00090989">
          <w:rPr>
            <w:color w:val="4F81BD"/>
          </w:rPr>
          <w:t>Q3</w:t>
        </w:r>
      </w:ins>
    </w:p>
    <w:p w14:paraId="62EA2E71" w14:textId="52863CC7" w:rsidR="00CD6665" w:rsidRDefault="000F4DD0">
      <w:r>
        <w:t>Q5. Către ce destinați</w:t>
      </w:r>
      <w:r w:rsidR="00090989">
        <w:t>i</w:t>
      </w:r>
      <w:r>
        <w:t xml:space="preserve"> ați direcționat din impozitul pe venit ultima oară când ați făcut-o?</w:t>
      </w:r>
    </w:p>
    <w:p w14:paraId="4D049F69" w14:textId="77777777" w:rsidR="00CD6665" w:rsidRDefault="000F4DD0">
      <w:pPr>
        <w:spacing w:line="276" w:lineRule="auto"/>
        <w:ind w:right="162"/>
        <w:rPr>
          <w:color w:val="FF0000"/>
        </w:rPr>
      </w:pPr>
      <w:r>
        <w:rPr>
          <w:color w:val="FF0000"/>
        </w:rPr>
        <w:t>OP: Citiți variantele de răspuns. RĂSPUNS MULTIPLU.</w:t>
      </w:r>
    </w:p>
    <w:p w14:paraId="45644A5F" w14:textId="77777777" w:rsidR="00CD6665" w:rsidRDefault="000F4DD0">
      <w:pPr>
        <w:pBdr>
          <w:top w:val="nil"/>
          <w:left w:val="nil"/>
          <w:bottom w:val="nil"/>
          <w:right w:val="nil"/>
          <w:between w:val="nil"/>
        </w:pBdr>
        <w:ind w:left="360"/>
        <w:rPr>
          <w:color w:val="000000"/>
        </w:rPr>
      </w:pPr>
      <w:r>
        <w:rPr>
          <w:color w:val="000000"/>
        </w:rPr>
        <w:t>ONG-uri</w:t>
      </w:r>
    </w:p>
    <w:p w14:paraId="33860670" w14:textId="77777777" w:rsidR="00CD6665" w:rsidRDefault="000F4DD0">
      <w:pPr>
        <w:pBdr>
          <w:top w:val="nil"/>
          <w:left w:val="nil"/>
          <w:bottom w:val="nil"/>
          <w:right w:val="nil"/>
          <w:between w:val="nil"/>
        </w:pBdr>
        <w:ind w:left="360"/>
        <w:rPr>
          <w:color w:val="000000"/>
        </w:rPr>
      </w:pPr>
      <w:r>
        <w:rPr>
          <w:color w:val="000000"/>
        </w:rPr>
        <w:lastRenderedPageBreak/>
        <w:t>Culte</w:t>
      </w:r>
    </w:p>
    <w:p w14:paraId="37B1CE0E" w14:textId="77777777" w:rsidR="00CD6665" w:rsidRDefault="000F4DD0">
      <w:pPr>
        <w:pBdr>
          <w:top w:val="nil"/>
          <w:left w:val="nil"/>
          <w:bottom w:val="nil"/>
          <w:right w:val="nil"/>
          <w:between w:val="nil"/>
        </w:pBdr>
        <w:ind w:left="360"/>
        <w:rPr>
          <w:color w:val="000000"/>
        </w:rPr>
      </w:pPr>
      <w:r>
        <w:rPr>
          <w:color w:val="000000"/>
        </w:rPr>
        <w:t>Burse</w:t>
      </w:r>
    </w:p>
    <w:p w14:paraId="3B3AC0FC" w14:textId="77777777" w:rsidR="00CD6665" w:rsidRDefault="000F4DD0">
      <w:pPr>
        <w:pBdr>
          <w:top w:val="nil"/>
          <w:left w:val="nil"/>
          <w:bottom w:val="nil"/>
          <w:right w:val="nil"/>
          <w:between w:val="nil"/>
        </w:pBdr>
        <w:ind w:left="360"/>
        <w:rPr>
          <w:color w:val="000000"/>
        </w:rPr>
      </w:pPr>
      <w:r>
        <w:rPr>
          <w:color w:val="000000"/>
        </w:rPr>
        <w:t>Altă destinație</w:t>
      </w:r>
    </w:p>
    <w:p w14:paraId="580A4B7A" w14:textId="77777777" w:rsidR="00CD6665" w:rsidRDefault="00000000">
      <w:pPr>
        <w:pBdr>
          <w:top w:val="nil"/>
          <w:left w:val="nil"/>
          <w:bottom w:val="nil"/>
          <w:right w:val="nil"/>
          <w:between w:val="nil"/>
        </w:pBdr>
        <w:ind w:left="360"/>
        <w:rPr>
          <w:color w:val="000000"/>
        </w:rPr>
      </w:pPr>
      <w:sdt>
        <w:sdtPr>
          <w:tag w:val="goog_rdk_8"/>
          <w:id w:val="1113137497"/>
        </w:sdtPr>
        <w:sdtContent>
          <w:r w:rsidR="000F4DD0">
            <w:rPr>
              <w:rFonts w:ascii="Arial" w:eastAsia="Arial" w:hAnsi="Arial" w:cs="Arial"/>
              <w:color w:val="000000"/>
            </w:rPr>
            <w:t>Nu am donat prin redirecționarea impozitului</w:t>
          </w:r>
        </w:sdtContent>
      </w:sdt>
    </w:p>
    <w:p w14:paraId="1DFE6F8C" w14:textId="77777777" w:rsidR="00CD6665" w:rsidRDefault="000F4DD0">
      <w:pPr>
        <w:ind w:left="360"/>
        <w:rPr>
          <w:i/>
          <w:color w:val="4F81BD"/>
        </w:rPr>
      </w:pPr>
      <w:r>
        <w:rPr>
          <w:i/>
          <w:color w:val="FF0000"/>
        </w:rPr>
        <w:t>98. Nu știu /Nu răspund</w:t>
      </w:r>
    </w:p>
    <w:p w14:paraId="450A1ABC" w14:textId="77777777" w:rsidR="00CD6665" w:rsidRDefault="00CD6665">
      <w:pPr>
        <w:rPr>
          <w:color w:val="4F81BD"/>
        </w:rPr>
      </w:pPr>
    </w:p>
    <w:p w14:paraId="2FB08613" w14:textId="77777777" w:rsidR="00CD6665" w:rsidRDefault="00000000">
      <w:pPr>
        <w:rPr>
          <w:color w:val="4F81BD"/>
        </w:rPr>
      </w:pPr>
      <w:sdt>
        <w:sdtPr>
          <w:tag w:val="goog_rdk_9"/>
          <w:id w:val="-550962119"/>
        </w:sdtPr>
        <w:sdtContent>
          <w:r w:rsidR="000F4DD0">
            <w:rPr>
              <w:rFonts w:ascii="Arial" w:eastAsia="Arial" w:hAnsi="Arial" w:cs="Arial"/>
              <w:color w:val="4F81BD"/>
            </w:rPr>
            <w:t>PROG: Pentru toți respondenții</w:t>
          </w:r>
        </w:sdtContent>
      </w:sdt>
    </w:p>
    <w:p w14:paraId="22145056" w14:textId="77777777" w:rsidR="00CD6665" w:rsidRDefault="000F4DD0">
      <w:r>
        <w:t>Q6.1. Vă voi citi o listă de organizații. Vă rog să-mi spuneți în care dintre acestea ați fost membru, după 1990?</w:t>
      </w:r>
    </w:p>
    <w:p w14:paraId="005AA706" w14:textId="77777777" w:rsidR="00CD6665" w:rsidRDefault="00CD6665">
      <w:pPr>
        <w:spacing w:line="276" w:lineRule="auto"/>
        <w:ind w:right="162"/>
      </w:pPr>
      <w:bookmarkStart w:id="2" w:name="_heading=h.jm24iokhvl2l" w:colFirst="0" w:colLast="0"/>
      <w:bookmarkEnd w:id="2"/>
    </w:p>
    <w:tbl>
      <w:tblPr>
        <w:tblStyle w:val="a2"/>
        <w:tblW w:w="89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24"/>
        <w:gridCol w:w="5355"/>
        <w:gridCol w:w="638"/>
        <w:gridCol w:w="638"/>
        <w:gridCol w:w="1276"/>
      </w:tblGrid>
      <w:tr w:rsidR="00CD6665" w14:paraId="7F49F7E9" w14:textId="77777777">
        <w:trPr>
          <w:trHeight w:val="113"/>
        </w:trPr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0C63200" w14:textId="77777777" w:rsidR="00CD6665" w:rsidRDefault="00CD6665">
            <w:pPr>
              <w:jc w:val="center"/>
            </w:pPr>
          </w:p>
        </w:tc>
        <w:tc>
          <w:tcPr>
            <w:tcW w:w="53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E78F2E8" w14:textId="77777777" w:rsidR="00CD6665" w:rsidRDefault="00000000">
            <w:pPr>
              <w:jc w:val="left"/>
            </w:pPr>
            <w:sdt>
              <w:sdtPr>
                <w:tag w:val="goog_rdk_10"/>
                <w:id w:val="1299815794"/>
              </w:sdtPr>
              <w:sdtContent>
                <w:r w:rsidR="000F4DD0">
                  <w:rPr>
                    <w:rFonts w:ascii="Arial" w:eastAsia="Arial" w:hAnsi="Arial" w:cs="Arial"/>
                    <w:color w:val="FF0000"/>
                  </w:rPr>
                  <w:t>Întrebați cu da/nu la fiecare.</w:t>
                </w:r>
              </w:sdtContent>
            </w:sdt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0B8C64" w14:textId="77777777" w:rsidR="00CD6665" w:rsidRDefault="000F4DD0">
            <w:pPr>
              <w:jc w:val="center"/>
            </w:pPr>
            <w:r>
              <w:t>Da</w:t>
            </w:r>
          </w:p>
        </w:tc>
        <w:tc>
          <w:tcPr>
            <w:tcW w:w="638" w:type="dxa"/>
            <w:tcBorders>
              <w:top w:val="single" w:sz="4" w:space="0" w:color="000000"/>
            </w:tcBorders>
          </w:tcPr>
          <w:p w14:paraId="7315B78F" w14:textId="77777777" w:rsidR="00CD6665" w:rsidRDefault="000F4DD0">
            <w:pPr>
              <w:jc w:val="center"/>
            </w:pPr>
            <w:r>
              <w:t>Nu</w:t>
            </w:r>
          </w:p>
        </w:tc>
        <w:tc>
          <w:tcPr>
            <w:tcW w:w="1276" w:type="dxa"/>
            <w:tcBorders>
              <w:top w:val="single" w:sz="4" w:space="0" w:color="000000"/>
              <w:right w:val="single" w:sz="4" w:space="0" w:color="000000"/>
            </w:tcBorders>
          </w:tcPr>
          <w:p w14:paraId="232FE3FC" w14:textId="77777777" w:rsidR="00CD6665" w:rsidRDefault="000F4DD0">
            <w:pPr>
              <w:rPr>
                <w:i/>
                <w:color w:val="FF0000"/>
              </w:rPr>
            </w:pPr>
            <w:r>
              <w:rPr>
                <w:i/>
                <w:color w:val="FF0000"/>
              </w:rPr>
              <w:t xml:space="preserve">Nu știu, nu răspunde </w:t>
            </w:r>
          </w:p>
        </w:tc>
      </w:tr>
      <w:tr w:rsidR="00CD6665" w14:paraId="7D0FBDBC" w14:textId="77777777">
        <w:trPr>
          <w:trHeight w:val="113"/>
        </w:trPr>
        <w:tc>
          <w:tcPr>
            <w:tcW w:w="1024" w:type="dxa"/>
            <w:tcBorders>
              <w:top w:val="single" w:sz="4" w:space="0" w:color="000000"/>
            </w:tcBorders>
          </w:tcPr>
          <w:p w14:paraId="53B89CC8" w14:textId="77777777" w:rsidR="00CD6665" w:rsidRDefault="000F4DD0">
            <w:r>
              <w:t>Q6.1_1</w:t>
            </w:r>
          </w:p>
        </w:tc>
        <w:tc>
          <w:tcPr>
            <w:tcW w:w="5355" w:type="dxa"/>
            <w:tcBorders>
              <w:top w:val="single" w:sz="4" w:space="0" w:color="000000"/>
            </w:tcBorders>
          </w:tcPr>
          <w:p w14:paraId="6C63774D" w14:textId="77777777" w:rsidR="00CD6665" w:rsidRDefault="000F4DD0">
            <w:pPr>
              <w:jc w:val="left"/>
            </w:pPr>
            <w:r>
              <w:t>Sindicat</w:t>
            </w:r>
          </w:p>
        </w:tc>
        <w:tc>
          <w:tcPr>
            <w:tcW w:w="638" w:type="dxa"/>
            <w:vAlign w:val="center"/>
          </w:tcPr>
          <w:p w14:paraId="3EE4AC39" w14:textId="77777777" w:rsidR="00CD6665" w:rsidRDefault="000F4DD0">
            <w:pPr>
              <w:jc w:val="center"/>
            </w:pPr>
            <w:r>
              <w:t>1</w:t>
            </w:r>
          </w:p>
        </w:tc>
        <w:tc>
          <w:tcPr>
            <w:tcW w:w="638" w:type="dxa"/>
            <w:vAlign w:val="center"/>
          </w:tcPr>
          <w:p w14:paraId="65AFEC3C" w14:textId="77777777" w:rsidR="00CD6665" w:rsidRDefault="000F4DD0">
            <w:pPr>
              <w:jc w:val="center"/>
            </w:pPr>
            <w:r>
              <w:t>2</w:t>
            </w:r>
          </w:p>
        </w:tc>
        <w:tc>
          <w:tcPr>
            <w:tcW w:w="1276" w:type="dxa"/>
            <w:tcBorders>
              <w:right w:val="single" w:sz="4" w:space="0" w:color="000000"/>
            </w:tcBorders>
            <w:vAlign w:val="center"/>
          </w:tcPr>
          <w:p w14:paraId="2906985C" w14:textId="77777777" w:rsidR="00CD6665" w:rsidRDefault="000F4DD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98</w:t>
            </w:r>
          </w:p>
        </w:tc>
      </w:tr>
      <w:tr w:rsidR="00CD6665" w14:paraId="246804CE" w14:textId="77777777">
        <w:trPr>
          <w:trHeight w:val="113"/>
        </w:trPr>
        <w:tc>
          <w:tcPr>
            <w:tcW w:w="1024" w:type="dxa"/>
          </w:tcPr>
          <w:p w14:paraId="5FEEDDF7" w14:textId="77777777" w:rsidR="00CD6665" w:rsidRDefault="000F4DD0">
            <w:r>
              <w:t>Q6.1_2</w:t>
            </w:r>
          </w:p>
        </w:tc>
        <w:tc>
          <w:tcPr>
            <w:tcW w:w="5355" w:type="dxa"/>
          </w:tcPr>
          <w:p w14:paraId="69C6328E" w14:textId="77777777" w:rsidR="00CD6665" w:rsidRDefault="00000000">
            <w:pPr>
              <w:jc w:val="left"/>
            </w:pPr>
            <w:sdt>
              <w:sdtPr>
                <w:tag w:val="goog_rdk_11"/>
                <w:id w:val="-1447097400"/>
              </w:sdtPr>
              <w:sdtContent>
                <w:r w:rsidR="000F4DD0">
                  <w:rPr>
                    <w:rFonts w:ascii="Arial" w:eastAsia="Arial" w:hAnsi="Arial" w:cs="Arial"/>
                  </w:rPr>
                  <w:t>CAR: Case de Ajutor Reciproc ale salariaților și pensionarilor</w:t>
                </w:r>
              </w:sdtContent>
            </w:sdt>
          </w:p>
        </w:tc>
        <w:tc>
          <w:tcPr>
            <w:tcW w:w="638" w:type="dxa"/>
            <w:vAlign w:val="center"/>
          </w:tcPr>
          <w:p w14:paraId="738E6C04" w14:textId="77777777" w:rsidR="00CD6665" w:rsidRDefault="000F4DD0">
            <w:pPr>
              <w:jc w:val="center"/>
            </w:pPr>
            <w:r>
              <w:t>1</w:t>
            </w:r>
          </w:p>
        </w:tc>
        <w:tc>
          <w:tcPr>
            <w:tcW w:w="638" w:type="dxa"/>
            <w:vAlign w:val="center"/>
          </w:tcPr>
          <w:p w14:paraId="39D2CE03" w14:textId="77777777" w:rsidR="00CD6665" w:rsidRDefault="000F4DD0">
            <w:pPr>
              <w:jc w:val="center"/>
            </w:pPr>
            <w:r>
              <w:t>2</w:t>
            </w:r>
          </w:p>
        </w:tc>
        <w:tc>
          <w:tcPr>
            <w:tcW w:w="1276" w:type="dxa"/>
            <w:tcBorders>
              <w:right w:val="single" w:sz="4" w:space="0" w:color="000000"/>
            </w:tcBorders>
            <w:vAlign w:val="center"/>
          </w:tcPr>
          <w:p w14:paraId="67362CF8" w14:textId="77777777" w:rsidR="00CD6665" w:rsidRDefault="000F4DD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98</w:t>
            </w:r>
          </w:p>
        </w:tc>
      </w:tr>
      <w:tr w:rsidR="00CD6665" w14:paraId="655D00A0" w14:textId="77777777">
        <w:trPr>
          <w:trHeight w:val="113"/>
        </w:trPr>
        <w:tc>
          <w:tcPr>
            <w:tcW w:w="1024" w:type="dxa"/>
          </w:tcPr>
          <w:p w14:paraId="458D1D17" w14:textId="77777777" w:rsidR="00CD6665" w:rsidRDefault="000F4DD0">
            <w:r>
              <w:t>Q6.1_3</w:t>
            </w:r>
          </w:p>
        </w:tc>
        <w:tc>
          <w:tcPr>
            <w:tcW w:w="5355" w:type="dxa"/>
          </w:tcPr>
          <w:p w14:paraId="51A1D56B" w14:textId="77777777" w:rsidR="00CD6665" w:rsidRDefault="000F4DD0">
            <w:pPr>
              <w:jc w:val="left"/>
            </w:pPr>
            <w:r>
              <w:t>Partid politic</w:t>
            </w:r>
          </w:p>
        </w:tc>
        <w:tc>
          <w:tcPr>
            <w:tcW w:w="638" w:type="dxa"/>
            <w:vAlign w:val="center"/>
          </w:tcPr>
          <w:p w14:paraId="48855073" w14:textId="77777777" w:rsidR="00CD6665" w:rsidRDefault="000F4DD0">
            <w:pPr>
              <w:jc w:val="center"/>
            </w:pPr>
            <w:r>
              <w:t>1</w:t>
            </w:r>
          </w:p>
        </w:tc>
        <w:tc>
          <w:tcPr>
            <w:tcW w:w="638" w:type="dxa"/>
            <w:vAlign w:val="center"/>
          </w:tcPr>
          <w:p w14:paraId="3D6C18CE" w14:textId="77777777" w:rsidR="00CD6665" w:rsidRDefault="000F4DD0">
            <w:pPr>
              <w:jc w:val="center"/>
            </w:pPr>
            <w:r>
              <w:t>2</w:t>
            </w:r>
          </w:p>
        </w:tc>
        <w:tc>
          <w:tcPr>
            <w:tcW w:w="1276" w:type="dxa"/>
            <w:tcBorders>
              <w:right w:val="single" w:sz="4" w:space="0" w:color="000000"/>
            </w:tcBorders>
            <w:vAlign w:val="center"/>
          </w:tcPr>
          <w:p w14:paraId="7700662F" w14:textId="77777777" w:rsidR="00CD6665" w:rsidRDefault="000F4DD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98</w:t>
            </w:r>
          </w:p>
        </w:tc>
      </w:tr>
      <w:tr w:rsidR="00CD6665" w14:paraId="4F78C32D" w14:textId="77777777">
        <w:trPr>
          <w:trHeight w:val="113"/>
        </w:trPr>
        <w:tc>
          <w:tcPr>
            <w:tcW w:w="1024" w:type="dxa"/>
          </w:tcPr>
          <w:p w14:paraId="3BEDD52A" w14:textId="77777777" w:rsidR="00CD6665" w:rsidRDefault="000F4DD0">
            <w:r>
              <w:t>Q6.1_4</w:t>
            </w:r>
          </w:p>
        </w:tc>
        <w:tc>
          <w:tcPr>
            <w:tcW w:w="5355" w:type="dxa"/>
          </w:tcPr>
          <w:p w14:paraId="2E177A56" w14:textId="77777777" w:rsidR="00CD6665" w:rsidRDefault="000F4DD0">
            <w:pPr>
              <w:jc w:val="left"/>
            </w:pPr>
            <w:r>
              <w:t>Asociație profesională pentru care legea impune apartenența pentru a practica meseria</w:t>
            </w:r>
          </w:p>
        </w:tc>
        <w:tc>
          <w:tcPr>
            <w:tcW w:w="638" w:type="dxa"/>
            <w:vAlign w:val="center"/>
          </w:tcPr>
          <w:p w14:paraId="55BCF30F" w14:textId="77777777" w:rsidR="00CD6665" w:rsidRDefault="000F4DD0">
            <w:pPr>
              <w:jc w:val="center"/>
            </w:pPr>
            <w:r>
              <w:t>1</w:t>
            </w:r>
          </w:p>
        </w:tc>
        <w:tc>
          <w:tcPr>
            <w:tcW w:w="638" w:type="dxa"/>
            <w:vAlign w:val="center"/>
          </w:tcPr>
          <w:p w14:paraId="4CC55AAB" w14:textId="77777777" w:rsidR="00CD6665" w:rsidRDefault="000F4DD0">
            <w:pPr>
              <w:jc w:val="center"/>
            </w:pPr>
            <w:r>
              <w:t>2</w:t>
            </w:r>
          </w:p>
        </w:tc>
        <w:tc>
          <w:tcPr>
            <w:tcW w:w="1276" w:type="dxa"/>
            <w:tcBorders>
              <w:right w:val="single" w:sz="4" w:space="0" w:color="000000"/>
            </w:tcBorders>
            <w:vAlign w:val="center"/>
          </w:tcPr>
          <w:p w14:paraId="4A343241" w14:textId="77777777" w:rsidR="00CD6665" w:rsidRDefault="000F4DD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98</w:t>
            </w:r>
          </w:p>
        </w:tc>
      </w:tr>
      <w:tr w:rsidR="00CD6665" w14:paraId="0BED7034" w14:textId="77777777">
        <w:trPr>
          <w:trHeight w:val="113"/>
        </w:trPr>
        <w:tc>
          <w:tcPr>
            <w:tcW w:w="1024" w:type="dxa"/>
          </w:tcPr>
          <w:p w14:paraId="66E46DD6" w14:textId="77777777" w:rsidR="00CD6665" w:rsidRDefault="000F4DD0">
            <w:r>
              <w:t>Q6.1_5</w:t>
            </w:r>
          </w:p>
        </w:tc>
        <w:tc>
          <w:tcPr>
            <w:tcW w:w="5355" w:type="dxa"/>
          </w:tcPr>
          <w:p w14:paraId="6456986F" w14:textId="77777777" w:rsidR="00CD6665" w:rsidRDefault="00000000">
            <w:pPr>
              <w:jc w:val="left"/>
            </w:pPr>
            <w:sdt>
              <w:sdtPr>
                <w:tag w:val="goog_rdk_12"/>
                <w:id w:val="427164221"/>
              </w:sdtPr>
              <w:sdtContent>
                <w:r w:rsidR="000F4DD0">
                  <w:rPr>
                    <w:rFonts w:ascii="Arial" w:eastAsia="Arial" w:hAnsi="Arial" w:cs="Arial"/>
                  </w:rPr>
                  <w:t>Alte organizații profesionale</w:t>
                </w:r>
              </w:sdtContent>
            </w:sdt>
          </w:p>
        </w:tc>
        <w:tc>
          <w:tcPr>
            <w:tcW w:w="638" w:type="dxa"/>
            <w:vAlign w:val="center"/>
          </w:tcPr>
          <w:p w14:paraId="6922D787" w14:textId="77777777" w:rsidR="00CD6665" w:rsidRDefault="000F4DD0">
            <w:pPr>
              <w:jc w:val="center"/>
            </w:pPr>
            <w:r>
              <w:t>1</w:t>
            </w:r>
          </w:p>
        </w:tc>
        <w:tc>
          <w:tcPr>
            <w:tcW w:w="638" w:type="dxa"/>
            <w:vAlign w:val="center"/>
          </w:tcPr>
          <w:p w14:paraId="78B343E2" w14:textId="77777777" w:rsidR="00CD6665" w:rsidRDefault="000F4DD0">
            <w:pPr>
              <w:jc w:val="center"/>
            </w:pPr>
            <w:r>
              <w:t>2</w:t>
            </w:r>
          </w:p>
        </w:tc>
        <w:tc>
          <w:tcPr>
            <w:tcW w:w="1276" w:type="dxa"/>
            <w:tcBorders>
              <w:right w:val="single" w:sz="4" w:space="0" w:color="000000"/>
            </w:tcBorders>
            <w:vAlign w:val="center"/>
          </w:tcPr>
          <w:p w14:paraId="1040403F" w14:textId="77777777" w:rsidR="00CD6665" w:rsidRDefault="000F4DD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98</w:t>
            </w:r>
          </w:p>
        </w:tc>
      </w:tr>
      <w:tr w:rsidR="00CD6665" w14:paraId="6EACFDBB" w14:textId="77777777">
        <w:trPr>
          <w:trHeight w:val="113"/>
        </w:trPr>
        <w:tc>
          <w:tcPr>
            <w:tcW w:w="1024" w:type="dxa"/>
          </w:tcPr>
          <w:p w14:paraId="2EF64106" w14:textId="77777777" w:rsidR="00CD6665" w:rsidRDefault="000F4DD0">
            <w:r>
              <w:t>Q6.1_6</w:t>
            </w:r>
          </w:p>
        </w:tc>
        <w:tc>
          <w:tcPr>
            <w:tcW w:w="5355" w:type="dxa"/>
          </w:tcPr>
          <w:p w14:paraId="38295D9E" w14:textId="77777777" w:rsidR="00CD6665" w:rsidRDefault="000F4DD0">
            <w:pPr>
              <w:jc w:val="left"/>
            </w:pPr>
            <w:r>
              <w:t>Comitet parohial sau alt comitet bisericesc</w:t>
            </w:r>
          </w:p>
        </w:tc>
        <w:tc>
          <w:tcPr>
            <w:tcW w:w="638" w:type="dxa"/>
            <w:vAlign w:val="center"/>
          </w:tcPr>
          <w:p w14:paraId="25F95975" w14:textId="77777777" w:rsidR="00CD6665" w:rsidRDefault="000F4DD0">
            <w:pPr>
              <w:jc w:val="center"/>
            </w:pPr>
            <w:r>
              <w:t>1</w:t>
            </w:r>
          </w:p>
        </w:tc>
        <w:tc>
          <w:tcPr>
            <w:tcW w:w="638" w:type="dxa"/>
            <w:vAlign w:val="center"/>
          </w:tcPr>
          <w:p w14:paraId="69E995EC" w14:textId="77777777" w:rsidR="00CD6665" w:rsidRDefault="000F4DD0">
            <w:pPr>
              <w:jc w:val="center"/>
            </w:pPr>
            <w:r>
              <w:t>2</w:t>
            </w:r>
          </w:p>
        </w:tc>
        <w:tc>
          <w:tcPr>
            <w:tcW w:w="1276" w:type="dxa"/>
            <w:tcBorders>
              <w:right w:val="single" w:sz="4" w:space="0" w:color="000000"/>
            </w:tcBorders>
            <w:vAlign w:val="center"/>
          </w:tcPr>
          <w:p w14:paraId="41297652" w14:textId="77777777" w:rsidR="00CD6665" w:rsidRDefault="000F4DD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98</w:t>
            </w:r>
          </w:p>
        </w:tc>
      </w:tr>
      <w:tr w:rsidR="00CD6665" w14:paraId="2F4D61C5" w14:textId="77777777">
        <w:trPr>
          <w:trHeight w:val="113"/>
        </w:trPr>
        <w:tc>
          <w:tcPr>
            <w:tcW w:w="1024" w:type="dxa"/>
          </w:tcPr>
          <w:p w14:paraId="7D8ED5E2" w14:textId="77777777" w:rsidR="00CD6665" w:rsidRDefault="000F4DD0">
            <w:r>
              <w:t>Q6.1_7</w:t>
            </w:r>
          </w:p>
        </w:tc>
        <w:tc>
          <w:tcPr>
            <w:tcW w:w="5355" w:type="dxa"/>
          </w:tcPr>
          <w:p w14:paraId="6BB02F1E" w14:textId="77777777" w:rsidR="00CD6665" w:rsidRDefault="000F4DD0">
            <w:pPr>
              <w:jc w:val="left"/>
            </w:pPr>
            <w:r>
              <w:t xml:space="preserve">Altă organizație religioasă </w:t>
            </w:r>
          </w:p>
        </w:tc>
        <w:tc>
          <w:tcPr>
            <w:tcW w:w="638" w:type="dxa"/>
            <w:vAlign w:val="center"/>
          </w:tcPr>
          <w:p w14:paraId="610C8104" w14:textId="77777777" w:rsidR="00CD6665" w:rsidRDefault="000F4DD0">
            <w:pPr>
              <w:jc w:val="center"/>
            </w:pPr>
            <w:r>
              <w:t>1</w:t>
            </w:r>
          </w:p>
        </w:tc>
        <w:tc>
          <w:tcPr>
            <w:tcW w:w="638" w:type="dxa"/>
            <w:vAlign w:val="center"/>
          </w:tcPr>
          <w:p w14:paraId="37BE5EAE" w14:textId="77777777" w:rsidR="00CD6665" w:rsidRDefault="000F4DD0">
            <w:pPr>
              <w:jc w:val="center"/>
            </w:pPr>
            <w:r>
              <w:t>2</w:t>
            </w:r>
          </w:p>
        </w:tc>
        <w:tc>
          <w:tcPr>
            <w:tcW w:w="1276" w:type="dxa"/>
            <w:tcBorders>
              <w:right w:val="single" w:sz="4" w:space="0" w:color="000000"/>
            </w:tcBorders>
            <w:vAlign w:val="center"/>
          </w:tcPr>
          <w:p w14:paraId="1D430617" w14:textId="77777777" w:rsidR="00CD6665" w:rsidRDefault="000F4DD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98</w:t>
            </w:r>
          </w:p>
        </w:tc>
      </w:tr>
      <w:tr w:rsidR="00CD6665" w14:paraId="5539E4C6" w14:textId="77777777">
        <w:trPr>
          <w:trHeight w:val="113"/>
        </w:trPr>
        <w:tc>
          <w:tcPr>
            <w:tcW w:w="1024" w:type="dxa"/>
          </w:tcPr>
          <w:p w14:paraId="46AC8BFF" w14:textId="77777777" w:rsidR="00CD6665" w:rsidRDefault="000F4DD0">
            <w:r>
              <w:t>Q6.1_8</w:t>
            </w:r>
          </w:p>
        </w:tc>
        <w:tc>
          <w:tcPr>
            <w:tcW w:w="5355" w:type="dxa"/>
          </w:tcPr>
          <w:p w14:paraId="64838FC6" w14:textId="77777777" w:rsidR="00CD6665" w:rsidRDefault="00000000">
            <w:pPr>
              <w:jc w:val="left"/>
            </w:pPr>
            <w:sdt>
              <w:sdtPr>
                <w:tag w:val="goog_rdk_13"/>
                <w:id w:val="2042019908"/>
              </w:sdtPr>
              <w:sdtContent>
                <w:r w:rsidR="000F4DD0">
                  <w:rPr>
                    <w:rFonts w:ascii="Arial" w:eastAsia="Arial" w:hAnsi="Arial" w:cs="Arial"/>
                  </w:rPr>
                  <w:t>Organizație de pensionari</w:t>
                </w:r>
              </w:sdtContent>
            </w:sdt>
          </w:p>
        </w:tc>
        <w:tc>
          <w:tcPr>
            <w:tcW w:w="638" w:type="dxa"/>
            <w:vAlign w:val="center"/>
          </w:tcPr>
          <w:p w14:paraId="262F8C7A" w14:textId="77777777" w:rsidR="00CD6665" w:rsidRDefault="000F4DD0">
            <w:pPr>
              <w:jc w:val="center"/>
            </w:pPr>
            <w:r>
              <w:t>1</w:t>
            </w:r>
          </w:p>
        </w:tc>
        <w:tc>
          <w:tcPr>
            <w:tcW w:w="638" w:type="dxa"/>
            <w:vAlign w:val="center"/>
          </w:tcPr>
          <w:p w14:paraId="092CED3B" w14:textId="77777777" w:rsidR="00CD6665" w:rsidRDefault="000F4DD0">
            <w:pPr>
              <w:jc w:val="center"/>
            </w:pPr>
            <w:r>
              <w:t>2</w:t>
            </w:r>
          </w:p>
        </w:tc>
        <w:tc>
          <w:tcPr>
            <w:tcW w:w="1276" w:type="dxa"/>
            <w:tcBorders>
              <w:right w:val="single" w:sz="4" w:space="0" w:color="000000"/>
            </w:tcBorders>
            <w:vAlign w:val="center"/>
          </w:tcPr>
          <w:p w14:paraId="1B9599CC" w14:textId="77777777" w:rsidR="00CD6665" w:rsidRDefault="000F4DD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98</w:t>
            </w:r>
          </w:p>
        </w:tc>
      </w:tr>
      <w:tr w:rsidR="00CD6665" w14:paraId="7B0755E6" w14:textId="77777777">
        <w:trPr>
          <w:trHeight w:val="113"/>
        </w:trPr>
        <w:tc>
          <w:tcPr>
            <w:tcW w:w="1024" w:type="dxa"/>
          </w:tcPr>
          <w:p w14:paraId="290A6C94" w14:textId="77777777" w:rsidR="00CD6665" w:rsidRDefault="000F4DD0">
            <w:r>
              <w:t>Q6.1_9</w:t>
            </w:r>
          </w:p>
        </w:tc>
        <w:tc>
          <w:tcPr>
            <w:tcW w:w="5355" w:type="dxa"/>
          </w:tcPr>
          <w:p w14:paraId="0FF42BC8" w14:textId="77777777" w:rsidR="00CD6665" w:rsidRDefault="000F4DD0">
            <w:pPr>
              <w:jc w:val="left"/>
            </w:pPr>
            <w:r>
              <w:t>Organizație sportivă sau de recreere, turism/ hobby</w:t>
            </w:r>
          </w:p>
        </w:tc>
        <w:tc>
          <w:tcPr>
            <w:tcW w:w="638" w:type="dxa"/>
            <w:vAlign w:val="center"/>
          </w:tcPr>
          <w:p w14:paraId="25404C1C" w14:textId="77777777" w:rsidR="00CD6665" w:rsidRDefault="000F4DD0">
            <w:pPr>
              <w:jc w:val="center"/>
            </w:pPr>
            <w:r>
              <w:t>1</w:t>
            </w:r>
          </w:p>
        </w:tc>
        <w:tc>
          <w:tcPr>
            <w:tcW w:w="638" w:type="dxa"/>
            <w:vAlign w:val="center"/>
          </w:tcPr>
          <w:p w14:paraId="2EB48758" w14:textId="77777777" w:rsidR="00CD6665" w:rsidRDefault="000F4DD0">
            <w:pPr>
              <w:jc w:val="center"/>
            </w:pPr>
            <w:r>
              <w:t>2</w:t>
            </w:r>
          </w:p>
        </w:tc>
        <w:tc>
          <w:tcPr>
            <w:tcW w:w="1276" w:type="dxa"/>
            <w:tcBorders>
              <w:right w:val="single" w:sz="4" w:space="0" w:color="000000"/>
            </w:tcBorders>
            <w:vAlign w:val="center"/>
          </w:tcPr>
          <w:p w14:paraId="5EB90525" w14:textId="77777777" w:rsidR="00CD6665" w:rsidRDefault="000F4DD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98</w:t>
            </w:r>
          </w:p>
        </w:tc>
      </w:tr>
      <w:tr w:rsidR="00CD6665" w14:paraId="5FCE4A1C" w14:textId="77777777">
        <w:trPr>
          <w:trHeight w:val="113"/>
        </w:trPr>
        <w:tc>
          <w:tcPr>
            <w:tcW w:w="1024" w:type="dxa"/>
          </w:tcPr>
          <w:p w14:paraId="63774340" w14:textId="77777777" w:rsidR="00CD6665" w:rsidRDefault="000F4DD0">
            <w:r>
              <w:t>Q6.1_10</w:t>
            </w:r>
          </w:p>
        </w:tc>
        <w:tc>
          <w:tcPr>
            <w:tcW w:w="5355" w:type="dxa"/>
          </w:tcPr>
          <w:p w14:paraId="715BE143" w14:textId="77777777" w:rsidR="00CD6665" w:rsidRDefault="000F4DD0">
            <w:pPr>
              <w:jc w:val="left"/>
            </w:pPr>
            <w:r>
              <w:t>Organizație de cultură/ artă</w:t>
            </w:r>
          </w:p>
        </w:tc>
        <w:tc>
          <w:tcPr>
            <w:tcW w:w="638" w:type="dxa"/>
            <w:vAlign w:val="center"/>
          </w:tcPr>
          <w:p w14:paraId="6CDDC092" w14:textId="77777777" w:rsidR="00CD6665" w:rsidRDefault="000F4DD0">
            <w:pPr>
              <w:jc w:val="center"/>
            </w:pPr>
            <w:r>
              <w:t>1</w:t>
            </w:r>
          </w:p>
        </w:tc>
        <w:tc>
          <w:tcPr>
            <w:tcW w:w="638" w:type="dxa"/>
            <w:vAlign w:val="center"/>
          </w:tcPr>
          <w:p w14:paraId="12319D59" w14:textId="77777777" w:rsidR="00CD6665" w:rsidRDefault="000F4DD0">
            <w:pPr>
              <w:jc w:val="center"/>
            </w:pPr>
            <w:r>
              <w:t>2</w:t>
            </w:r>
          </w:p>
        </w:tc>
        <w:tc>
          <w:tcPr>
            <w:tcW w:w="1276" w:type="dxa"/>
            <w:tcBorders>
              <w:right w:val="single" w:sz="4" w:space="0" w:color="000000"/>
            </w:tcBorders>
            <w:vAlign w:val="center"/>
          </w:tcPr>
          <w:p w14:paraId="146E2000" w14:textId="77777777" w:rsidR="00CD6665" w:rsidRDefault="000F4DD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98</w:t>
            </w:r>
          </w:p>
        </w:tc>
      </w:tr>
      <w:tr w:rsidR="00CD6665" w14:paraId="280C7BDB" w14:textId="77777777">
        <w:trPr>
          <w:trHeight w:val="113"/>
        </w:trPr>
        <w:tc>
          <w:tcPr>
            <w:tcW w:w="1024" w:type="dxa"/>
          </w:tcPr>
          <w:p w14:paraId="07FDF129" w14:textId="77777777" w:rsidR="00CD6665" w:rsidRDefault="000F4DD0">
            <w:r>
              <w:t>Q6.1_11</w:t>
            </w:r>
          </w:p>
        </w:tc>
        <w:tc>
          <w:tcPr>
            <w:tcW w:w="5355" w:type="dxa"/>
          </w:tcPr>
          <w:p w14:paraId="34197555" w14:textId="77777777" w:rsidR="00CD6665" w:rsidRDefault="00000000">
            <w:pPr>
              <w:jc w:val="left"/>
            </w:pPr>
            <w:sdt>
              <w:sdtPr>
                <w:tag w:val="goog_rdk_14"/>
                <w:id w:val="2073426167"/>
              </w:sdtPr>
              <w:sdtContent>
                <w:r w:rsidR="000F4DD0">
                  <w:rPr>
                    <w:rFonts w:ascii="Arial" w:eastAsia="Arial" w:hAnsi="Arial" w:cs="Arial"/>
                  </w:rPr>
                  <w:t>Organizație din domeniul social și caritabil</w:t>
                </w:r>
              </w:sdtContent>
            </w:sdt>
          </w:p>
        </w:tc>
        <w:tc>
          <w:tcPr>
            <w:tcW w:w="638" w:type="dxa"/>
            <w:vAlign w:val="center"/>
          </w:tcPr>
          <w:p w14:paraId="4FB703A3" w14:textId="77777777" w:rsidR="00CD6665" w:rsidRDefault="000F4DD0">
            <w:pPr>
              <w:jc w:val="center"/>
            </w:pPr>
            <w:r>
              <w:t>1</w:t>
            </w:r>
          </w:p>
        </w:tc>
        <w:tc>
          <w:tcPr>
            <w:tcW w:w="638" w:type="dxa"/>
            <w:vAlign w:val="center"/>
          </w:tcPr>
          <w:p w14:paraId="3B13622D" w14:textId="77777777" w:rsidR="00CD6665" w:rsidRDefault="000F4DD0">
            <w:pPr>
              <w:jc w:val="center"/>
            </w:pPr>
            <w:r>
              <w:t>2</w:t>
            </w:r>
          </w:p>
        </w:tc>
        <w:tc>
          <w:tcPr>
            <w:tcW w:w="1276" w:type="dxa"/>
            <w:tcBorders>
              <w:right w:val="single" w:sz="4" w:space="0" w:color="000000"/>
            </w:tcBorders>
            <w:vAlign w:val="center"/>
          </w:tcPr>
          <w:p w14:paraId="71AA29A4" w14:textId="77777777" w:rsidR="00CD6665" w:rsidRDefault="000F4DD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98</w:t>
            </w:r>
          </w:p>
        </w:tc>
      </w:tr>
      <w:tr w:rsidR="00CD6665" w14:paraId="4BD9168B" w14:textId="77777777">
        <w:trPr>
          <w:trHeight w:val="113"/>
        </w:trPr>
        <w:tc>
          <w:tcPr>
            <w:tcW w:w="1024" w:type="dxa"/>
          </w:tcPr>
          <w:p w14:paraId="01F83D08" w14:textId="77777777" w:rsidR="00CD6665" w:rsidRDefault="000F4DD0">
            <w:r>
              <w:t>Q6.1_12</w:t>
            </w:r>
          </w:p>
        </w:tc>
        <w:tc>
          <w:tcPr>
            <w:tcW w:w="5355" w:type="dxa"/>
          </w:tcPr>
          <w:p w14:paraId="2B49FF6D" w14:textId="77777777" w:rsidR="00CD6665" w:rsidRDefault="000F4DD0">
            <w:pPr>
              <w:jc w:val="left"/>
            </w:pPr>
            <w:r>
              <w:t>Organizație din domeniul sănătății</w:t>
            </w:r>
          </w:p>
        </w:tc>
        <w:tc>
          <w:tcPr>
            <w:tcW w:w="638" w:type="dxa"/>
            <w:vAlign w:val="center"/>
          </w:tcPr>
          <w:p w14:paraId="50D8AFD2" w14:textId="77777777" w:rsidR="00CD6665" w:rsidRDefault="000F4DD0">
            <w:pPr>
              <w:jc w:val="center"/>
            </w:pPr>
            <w:r>
              <w:t>1</w:t>
            </w:r>
          </w:p>
        </w:tc>
        <w:tc>
          <w:tcPr>
            <w:tcW w:w="638" w:type="dxa"/>
            <w:vAlign w:val="center"/>
          </w:tcPr>
          <w:p w14:paraId="23DDF71D" w14:textId="77777777" w:rsidR="00CD6665" w:rsidRDefault="000F4DD0">
            <w:pPr>
              <w:jc w:val="center"/>
            </w:pPr>
            <w:r>
              <w:t>2</w:t>
            </w:r>
          </w:p>
        </w:tc>
        <w:tc>
          <w:tcPr>
            <w:tcW w:w="1276" w:type="dxa"/>
            <w:tcBorders>
              <w:right w:val="single" w:sz="4" w:space="0" w:color="000000"/>
            </w:tcBorders>
            <w:vAlign w:val="center"/>
          </w:tcPr>
          <w:p w14:paraId="155DD5A0" w14:textId="77777777" w:rsidR="00CD6665" w:rsidRDefault="000F4DD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98</w:t>
            </w:r>
          </w:p>
        </w:tc>
      </w:tr>
      <w:tr w:rsidR="00CD6665" w14:paraId="347C25A8" w14:textId="77777777">
        <w:trPr>
          <w:trHeight w:val="113"/>
        </w:trPr>
        <w:tc>
          <w:tcPr>
            <w:tcW w:w="1024" w:type="dxa"/>
          </w:tcPr>
          <w:p w14:paraId="6242ADE8" w14:textId="77777777" w:rsidR="00CD6665" w:rsidRDefault="000F4DD0">
            <w:r>
              <w:t>Q6.1_13</w:t>
            </w:r>
          </w:p>
        </w:tc>
        <w:tc>
          <w:tcPr>
            <w:tcW w:w="5355" w:type="dxa"/>
          </w:tcPr>
          <w:p w14:paraId="33168E33" w14:textId="77777777" w:rsidR="00CD6665" w:rsidRDefault="000F4DD0">
            <w:pPr>
              <w:jc w:val="left"/>
            </w:pPr>
            <w:r>
              <w:t>Organizație din domeniul civic, democrație, protecția drepturilor omului și minorităților</w:t>
            </w:r>
          </w:p>
        </w:tc>
        <w:tc>
          <w:tcPr>
            <w:tcW w:w="638" w:type="dxa"/>
            <w:vAlign w:val="center"/>
          </w:tcPr>
          <w:p w14:paraId="035A0A1B" w14:textId="77777777" w:rsidR="00CD6665" w:rsidRDefault="000F4DD0">
            <w:pPr>
              <w:jc w:val="center"/>
            </w:pPr>
            <w:r>
              <w:t>1</w:t>
            </w:r>
          </w:p>
        </w:tc>
        <w:tc>
          <w:tcPr>
            <w:tcW w:w="638" w:type="dxa"/>
            <w:vAlign w:val="center"/>
          </w:tcPr>
          <w:p w14:paraId="30425D8A" w14:textId="77777777" w:rsidR="00CD6665" w:rsidRDefault="000F4DD0">
            <w:pPr>
              <w:jc w:val="center"/>
            </w:pPr>
            <w:r>
              <w:t>2</w:t>
            </w:r>
          </w:p>
        </w:tc>
        <w:tc>
          <w:tcPr>
            <w:tcW w:w="1276" w:type="dxa"/>
            <w:tcBorders>
              <w:right w:val="single" w:sz="4" w:space="0" w:color="000000"/>
            </w:tcBorders>
            <w:vAlign w:val="center"/>
          </w:tcPr>
          <w:p w14:paraId="7D0B45A7" w14:textId="77777777" w:rsidR="00CD6665" w:rsidRDefault="000F4DD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98</w:t>
            </w:r>
          </w:p>
        </w:tc>
      </w:tr>
      <w:tr w:rsidR="00CD6665" w14:paraId="7981EC59" w14:textId="77777777">
        <w:trPr>
          <w:trHeight w:val="113"/>
        </w:trPr>
        <w:tc>
          <w:tcPr>
            <w:tcW w:w="1024" w:type="dxa"/>
          </w:tcPr>
          <w:p w14:paraId="19BD7FF7" w14:textId="77777777" w:rsidR="00CD6665" w:rsidRDefault="000F4DD0">
            <w:r>
              <w:t>Q6.1_14</w:t>
            </w:r>
          </w:p>
        </w:tc>
        <w:tc>
          <w:tcPr>
            <w:tcW w:w="5355" w:type="dxa"/>
          </w:tcPr>
          <w:p w14:paraId="15E2E9B8" w14:textId="77777777" w:rsidR="00CD6665" w:rsidRDefault="00000000">
            <w:pPr>
              <w:jc w:val="left"/>
            </w:pPr>
            <w:sdt>
              <w:sdtPr>
                <w:tag w:val="goog_rdk_15"/>
                <w:id w:val="494166408"/>
              </w:sdtPr>
              <w:sdtContent>
                <w:r w:rsidR="000F4DD0">
                  <w:rPr>
                    <w:rFonts w:ascii="Arial" w:eastAsia="Arial" w:hAnsi="Arial" w:cs="Arial"/>
                  </w:rPr>
                  <w:t>Organizație din domeniul educației</w:t>
                </w:r>
              </w:sdtContent>
            </w:sdt>
          </w:p>
        </w:tc>
        <w:tc>
          <w:tcPr>
            <w:tcW w:w="638" w:type="dxa"/>
            <w:vAlign w:val="center"/>
          </w:tcPr>
          <w:p w14:paraId="3D2CFA28" w14:textId="77777777" w:rsidR="00CD6665" w:rsidRDefault="000F4DD0">
            <w:pPr>
              <w:jc w:val="center"/>
            </w:pPr>
            <w:r>
              <w:t>1</w:t>
            </w:r>
          </w:p>
        </w:tc>
        <w:tc>
          <w:tcPr>
            <w:tcW w:w="638" w:type="dxa"/>
            <w:vAlign w:val="center"/>
          </w:tcPr>
          <w:p w14:paraId="0185A0DC" w14:textId="77777777" w:rsidR="00CD6665" w:rsidRDefault="000F4DD0">
            <w:pPr>
              <w:jc w:val="center"/>
            </w:pPr>
            <w:r>
              <w:t>2</w:t>
            </w:r>
          </w:p>
        </w:tc>
        <w:tc>
          <w:tcPr>
            <w:tcW w:w="1276" w:type="dxa"/>
            <w:tcBorders>
              <w:right w:val="single" w:sz="4" w:space="0" w:color="000000"/>
            </w:tcBorders>
            <w:vAlign w:val="center"/>
          </w:tcPr>
          <w:p w14:paraId="7E78C09B" w14:textId="77777777" w:rsidR="00CD6665" w:rsidRDefault="000F4DD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98</w:t>
            </w:r>
          </w:p>
        </w:tc>
      </w:tr>
      <w:tr w:rsidR="00CD6665" w14:paraId="64F128CE" w14:textId="77777777">
        <w:trPr>
          <w:trHeight w:val="113"/>
        </w:trPr>
        <w:tc>
          <w:tcPr>
            <w:tcW w:w="1024" w:type="dxa"/>
          </w:tcPr>
          <w:p w14:paraId="0855093F" w14:textId="77777777" w:rsidR="00CD6665" w:rsidRDefault="000F4DD0">
            <w:r>
              <w:t>Q6.1_15</w:t>
            </w:r>
          </w:p>
        </w:tc>
        <w:tc>
          <w:tcPr>
            <w:tcW w:w="5355" w:type="dxa"/>
          </w:tcPr>
          <w:p w14:paraId="4150738E" w14:textId="77777777" w:rsidR="00CD6665" w:rsidRDefault="000F4DD0">
            <w:pPr>
              <w:jc w:val="left"/>
            </w:pPr>
            <w:r>
              <w:t>Organizație de tineret sau studențească</w:t>
            </w:r>
          </w:p>
        </w:tc>
        <w:tc>
          <w:tcPr>
            <w:tcW w:w="638" w:type="dxa"/>
            <w:vAlign w:val="center"/>
          </w:tcPr>
          <w:p w14:paraId="466DD4DE" w14:textId="77777777" w:rsidR="00CD6665" w:rsidRDefault="000F4DD0">
            <w:pPr>
              <w:jc w:val="center"/>
            </w:pPr>
            <w:r>
              <w:t>1</w:t>
            </w:r>
          </w:p>
        </w:tc>
        <w:tc>
          <w:tcPr>
            <w:tcW w:w="638" w:type="dxa"/>
            <w:vAlign w:val="center"/>
          </w:tcPr>
          <w:p w14:paraId="7E8C3105" w14:textId="77777777" w:rsidR="00CD6665" w:rsidRDefault="000F4DD0">
            <w:pPr>
              <w:jc w:val="center"/>
            </w:pPr>
            <w:r>
              <w:t>2</w:t>
            </w:r>
          </w:p>
        </w:tc>
        <w:tc>
          <w:tcPr>
            <w:tcW w:w="1276" w:type="dxa"/>
            <w:tcBorders>
              <w:right w:val="single" w:sz="4" w:space="0" w:color="000000"/>
            </w:tcBorders>
            <w:vAlign w:val="center"/>
          </w:tcPr>
          <w:p w14:paraId="63418DFE" w14:textId="77777777" w:rsidR="00CD6665" w:rsidRDefault="000F4DD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98</w:t>
            </w:r>
          </w:p>
        </w:tc>
      </w:tr>
      <w:tr w:rsidR="00CD6665" w14:paraId="5823F1B0" w14:textId="77777777">
        <w:trPr>
          <w:trHeight w:val="113"/>
        </w:trPr>
        <w:tc>
          <w:tcPr>
            <w:tcW w:w="1024" w:type="dxa"/>
          </w:tcPr>
          <w:p w14:paraId="12B75762" w14:textId="77777777" w:rsidR="00CD6665" w:rsidRDefault="000F4DD0">
            <w:r>
              <w:t>Q6.1_16</w:t>
            </w:r>
          </w:p>
        </w:tc>
        <w:tc>
          <w:tcPr>
            <w:tcW w:w="5355" w:type="dxa"/>
          </w:tcPr>
          <w:p w14:paraId="1E9FF756" w14:textId="77777777" w:rsidR="00CD6665" w:rsidRDefault="000F4DD0">
            <w:pPr>
              <w:jc w:val="left"/>
            </w:pPr>
            <w:r>
              <w:t xml:space="preserve">Asociație agricolă </w:t>
            </w:r>
          </w:p>
        </w:tc>
        <w:tc>
          <w:tcPr>
            <w:tcW w:w="638" w:type="dxa"/>
            <w:vAlign w:val="center"/>
          </w:tcPr>
          <w:p w14:paraId="79E06293" w14:textId="77777777" w:rsidR="00CD6665" w:rsidRDefault="000F4DD0">
            <w:pPr>
              <w:jc w:val="center"/>
            </w:pPr>
            <w:r>
              <w:t>1</w:t>
            </w:r>
          </w:p>
        </w:tc>
        <w:tc>
          <w:tcPr>
            <w:tcW w:w="638" w:type="dxa"/>
            <w:vAlign w:val="center"/>
          </w:tcPr>
          <w:p w14:paraId="3032946B" w14:textId="77777777" w:rsidR="00CD6665" w:rsidRDefault="000F4DD0">
            <w:pPr>
              <w:jc w:val="center"/>
            </w:pPr>
            <w:r>
              <w:t>2</w:t>
            </w:r>
          </w:p>
        </w:tc>
        <w:tc>
          <w:tcPr>
            <w:tcW w:w="1276" w:type="dxa"/>
            <w:tcBorders>
              <w:right w:val="single" w:sz="4" w:space="0" w:color="000000"/>
            </w:tcBorders>
            <w:vAlign w:val="center"/>
          </w:tcPr>
          <w:p w14:paraId="1F749FD2" w14:textId="77777777" w:rsidR="00CD6665" w:rsidRDefault="000F4DD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98</w:t>
            </w:r>
          </w:p>
        </w:tc>
      </w:tr>
      <w:tr w:rsidR="00CD6665" w14:paraId="7551DF68" w14:textId="77777777">
        <w:trPr>
          <w:trHeight w:val="113"/>
        </w:trPr>
        <w:tc>
          <w:tcPr>
            <w:tcW w:w="1024" w:type="dxa"/>
          </w:tcPr>
          <w:p w14:paraId="75FBC1D4" w14:textId="77777777" w:rsidR="00CD6665" w:rsidRDefault="000F4DD0">
            <w:r>
              <w:t>Q6.1_17</w:t>
            </w:r>
          </w:p>
        </w:tc>
        <w:tc>
          <w:tcPr>
            <w:tcW w:w="5355" w:type="dxa"/>
          </w:tcPr>
          <w:p w14:paraId="5647DA80" w14:textId="77777777" w:rsidR="00CD6665" w:rsidRDefault="00000000">
            <w:pPr>
              <w:jc w:val="left"/>
            </w:pPr>
            <w:sdt>
              <w:sdtPr>
                <w:tag w:val="goog_rdk_16"/>
                <w:id w:val="841102793"/>
              </w:sdtPr>
              <w:sdtContent>
                <w:r w:rsidR="000F4DD0">
                  <w:rPr>
                    <w:rFonts w:ascii="Arial" w:eastAsia="Arial" w:hAnsi="Arial" w:cs="Arial"/>
                  </w:rPr>
                  <w:t>Organizație din domeniul protecției mediului/ ecologie/ protecția animalelor</w:t>
                </w:r>
              </w:sdtContent>
            </w:sdt>
          </w:p>
        </w:tc>
        <w:tc>
          <w:tcPr>
            <w:tcW w:w="638" w:type="dxa"/>
            <w:vAlign w:val="center"/>
          </w:tcPr>
          <w:p w14:paraId="1D963D57" w14:textId="77777777" w:rsidR="00CD6665" w:rsidRDefault="000F4DD0">
            <w:pPr>
              <w:jc w:val="center"/>
            </w:pPr>
            <w:r>
              <w:t>1</w:t>
            </w:r>
          </w:p>
        </w:tc>
        <w:tc>
          <w:tcPr>
            <w:tcW w:w="638" w:type="dxa"/>
            <w:vAlign w:val="center"/>
          </w:tcPr>
          <w:p w14:paraId="27BBE81B" w14:textId="77777777" w:rsidR="00CD6665" w:rsidRDefault="000F4DD0">
            <w:pPr>
              <w:jc w:val="center"/>
            </w:pPr>
            <w:r>
              <w:t>2</w:t>
            </w:r>
          </w:p>
        </w:tc>
        <w:tc>
          <w:tcPr>
            <w:tcW w:w="1276" w:type="dxa"/>
            <w:tcBorders>
              <w:right w:val="single" w:sz="4" w:space="0" w:color="000000"/>
            </w:tcBorders>
            <w:vAlign w:val="center"/>
          </w:tcPr>
          <w:p w14:paraId="6EC421CE" w14:textId="77777777" w:rsidR="00CD6665" w:rsidRDefault="000F4DD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98</w:t>
            </w:r>
          </w:p>
        </w:tc>
      </w:tr>
      <w:tr w:rsidR="00CD6665" w14:paraId="1615236A" w14:textId="77777777">
        <w:trPr>
          <w:trHeight w:val="113"/>
        </w:trPr>
        <w:tc>
          <w:tcPr>
            <w:tcW w:w="1024" w:type="dxa"/>
          </w:tcPr>
          <w:p w14:paraId="60F4977C" w14:textId="77777777" w:rsidR="00CD6665" w:rsidRDefault="000F4DD0">
            <w:r>
              <w:t>Q6.1_18</w:t>
            </w:r>
          </w:p>
        </w:tc>
        <w:tc>
          <w:tcPr>
            <w:tcW w:w="5355" w:type="dxa"/>
          </w:tcPr>
          <w:p w14:paraId="22644FE2" w14:textId="77777777" w:rsidR="00CD6665" w:rsidRDefault="000F4DD0">
            <w:pPr>
              <w:jc w:val="left"/>
            </w:pPr>
            <w:r>
              <w:t xml:space="preserve">Alt tip de organizație neguvernamentală în afara celor menționate </w:t>
            </w:r>
          </w:p>
        </w:tc>
        <w:tc>
          <w:tcPr>
            <w:tcW w:w="638" w:type="dxa"/>
            <w:vAlign w:val="center"/>
          </w:tcPr>
          <w:p w14:paraId="7D5950CA" w14:textId="77777777" w:rsidR="00CD6665" w:rsidRDefault="000F4DD0">
            <w:pPr>
              <w:jc w:val="center"/>
            </w:pPr>
            <w:r>
              <w:t>1</w:t>
            </w:r>
          </w:p>
        </w:tc>
        <w:tc>
          <w:tcPr>
            <w:tcW w:w="638" w:type="dxa"/>
            <w:vAlign w:val="center"/>
          </w:tcPr>
          <w:p w14:paraId="667D3E5B" w14:textId="77777777" w:rsidR="00CD6665" w:rsidRDefault="000F4DD0">
            <w:pPr>
              <w:jc w:val="center"/>
            </w:pPr>
            <w:r>
              <w:t>2</w:t>
            </w:r>
          </w:p>
        </w:tc>
        <w:tc>
          <w:tcPr>
            <w:tcW w:w="1276" w:type="dxa"/>
            <w:tcBorders>
              <w:right w:val="single" w:sz="4" w:space="0" w:color="000000"/>
            </w:tcBorders>
            <w:vAlign w:val="center"/>
          </w:tcPr>
          <w:p w14:paraId="6DCE1554" w14:textId="77777777" w:rsidR="00CD6665" w:rsidRDefault="000F4DD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98</w:t>
            </w:r>
          </w:p>
        </w:tc>
      </w:tr>
    </w:tbl>
    <w:p w14:paraId="43FC6290" w14:textId="77777777" w:rsidR="00CD6665" w:rsidRDefault="00CD6665">
      <w:pPr>
        <w:spacing w:line="276" w:lineRule="auto"/>
        <w:ind w:right="162"/>
      </w:pPr>
    </w:p>
    <w:p w14:paraId="445E0BF9" w14:textId="77777777" w:rsidR="00CD6665" w:rsidRDefault="000F4DD0">
      <w:pPr>
        <w:rPr>
          <w:color w:val="4F81BD"/>
        </w:rPr>
      </w:pPr>
      <w:r>
        <w:rPr>
          <w:color w:val="4F81BD"/>
        </w:rPr>
        <w:t>PROG: pentru cele la care s-a răspuns cu DA la F7.1</w:t>
      </w:r>
    </w:p>
    <w:p w14:paraId="66FE2B3E" w14:textId="77777777" w:rsidR="00CD6665" w:rsidRDefault="00000000">
      <w:sdt>
        <w:sdtPr>
          <w:tag w:val="goog_rdk_17"/>
          <w:id w:val="663299592"/>
        </w:sdtPr>
        <w:sdtContent>
          <w:r w:rsidR="000F4DD0">
            <w:rPr>
              <w:rFonts w:ascii="Arial" w:eastAsia="Arial" w:hAnsi="Arial" w:cs="Arial"/>
            </w:rPr>
            <w:t xml:space="preserve">Q6.2. Și în care mai </w:t>
          </w:r>
        </w:sdtContent>
      </w:sdt>
      <w:sdt>
        <w:sdtPr>
          <w:tag w:val="goog_rdk_18"/>
          <w:id w:val="792795045"/>
        </w:sdtPr>
        <w:sdtContent>
          <w:r w:rsidR="000F4DD0">
            <w:rPr>
              <w:rFonts w:ascii="Arial" w:eastAsia="Arial" w:hAnsi="Arial" w:cs="Arial"/>
              <w:b/>
              <w:u w:val="single"/>
            </w:rPr>
            <w:t>sunteți</w:t>
          </w:r>
        </w:sdtContent>
      </w:sdt>
      <w:r w:rsidR="000F4DD0">
        <w:rPr>
          <w:u w:val="single"/>
        </w:rPr>
        <w:t xml:space="preserve"> </w:t>
      </w:r>
      <w:r w:rsidR="000F4DD0">
        <w:rPr>
          <w:b/>
          <w:u w:val="single"/>
        </w:rPr>
        <w:t>în prezent</w:t>
      </w:r>
      <w:r w:rsidR="000F4DD0">
        <w:t xml:space="preserve"> membru?</w:t>
      </w:r>
    </w:p>
    <w:p w14:paraId="3FCDD6EB" w14:textId="77777777" w:rsidR="00CD6665" w:rsidRDefault="00000000">
      <w:pPr>
        <w:rPr>
          <w:color w:val="4F81BD"/>
        </w:rPr>
      </w:pPr>
      <w:sdt>
        <w:sdtPr>
          <w:tag w:val="goog_rdk_19"/>
          <w:id w:val="1861031591"/>
        </w:sdtPr>
        <w:sdtContent>
          <w:r w:rsidR="000F4DD0">
            <w:rPr>
              <w:rFonts w:ascii="Arial" w:eastAsia="Arial" w:hAnsi="Arial" w:cs="Arial"/>
              <w:color w:val="FF0000"/>
            </w:rPr>
            <w:t>OP: Citiți pe rând variantele. Întrebați cu da / nu la fiecare.</w:t>
          </w:r>
        </w:sdtContent>
      </w:sdt>
    </w:p>
    <w:p w14:paraId="56BAD6B4" w14:textId="77777777" w:rsidR="00CD6665" w:rsidRDefault="00CD6665">
      <w:pPr>
        <w:rPr>
          <w:color w:val="4F81BD"/>
        </w:rPr>
      </w:pPr>
    </w:p>
    <w:p w14:paraId="58CB8F5B" w14:textId="77777777" w:rsidR="00CD6665" w:rsidRDefault="000F4DD0">
      <w:pPr>
        <w:rPr>
          <w:color w:val="4F81BD"/>
        </w:rPr>
      </w:pPr>
      <w:r>
        <w:rPr>
          <w:color w:val="4F81BD"/>
        </w:rPr>
        <w:t>PROG: pentru cele la care s-a răspuns cu DA la F7.2</w:t>
      </w:r>
    </w:p>
    <w:p w14:paraId="14477957" w14:textId="77777777" w:rsidR="00CD6665" w:rsidRDefault="000F4DD0">
      <w:r>
        <w:t>Q6.3. Și la care plătiți cotizație?</w:t>
      </w:r>
    </w:p>
    <w:p w14:paraId="1506CBEF" w14:textId="77777777" w:rsidR="00CD6665" w:rsidRDefault="00000000">
      <w:pPr>
        <w:rPr>
          <w:color w:val="FF0000"/>
        </w:rPr>
      </w:pPr>
      <w:sdt>
        <w:sdtPr>
          <w:tag w:val="goog_rdk_20"/>
          <w:id w:val="487267336"/>
        </w:sdtPr>
        <w:sdtContent>
          <w:r w:rsidR="000F4DD0">
            <w:rPr>
              <w:rFonts w:ascii="Arial" w:eastAsia="Arial" w:hAnsi="Arial" w:cs="Arial"/>
              <w:color w:val="FF0000"/>
            </w:rPr>
            <w:t>OP: Citiți pe rând variantele. Întrebați cu da / nu la fiecare.</w:t>
          </w:r>
        </w:sdtContent>
      </w:sdt>
    </w:p>
    <w:p w14:paraId="40CA54AF" w14:textId="77777777" w:rsidR="00CD6665" w:rsidRDefault="00CD6665">
      <w:pPr>
        <w:rPr>
          <w:color w:val="4F81BD"/>
        </w:rPr>
      </w:pPr>
    </w:p>
    <w:p w14:paraId="2D1F94A4" w14:textId="77777777" w:rsidR="00CD6665" w:rsidRDefault="00000000">
      <w:pPr>
        <w:rPr>
          <w:color w:val="4F81BD"/>
        </w:rPr>
      </w:pPr>
      <w:sdt>
        <w:sdtPr>
          <w:tag w:val="goog_rdk_21"/>
          <w:id w:val="-1921101962"/>
        </w:sdtPr>
        <w:sdtContent>
          <w:r w:rsidR="000F4DD0">
            <w:rPr>
              <w:rFonts w:ascii="Arial" w:eastAsia="Arial" w:hAnsi="Arial" w:cs="Arial"/>
              <w:color w:val="4F81BD"/>
            </w:rPr>
            <w:t>PROG: Pentru toți respondenții</w:t>
          </w:r>
        </w:sdtContent>
      </w:sdt>
    </w:p>
    <w:tbl>
      <w:tblPr>
        <w:tblStyle w:val="a3"/>
        <w:tblW w:w="97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80"/>
        <w:gridCol w:w="4323"/>
        <w:gridCol w:w="703"/>
        <w:gridCol w:w="558"/>
        <w:gridCol w:w="561"/>
        <w:gridCol w:w="2086"/>
        <w:gridCol w:w="541"/>
      </w:tblGrid>
      <w:tr w:rsidR="00CD6665" w14:paraId="4A0B7195" w14:textId="77777777">
        <w:tc>
          <w:tcPr>
            <w:tcW w:w="6564" w:type="dxa"/>
            <w:gridSpan w:val="4"/>
            <w:tcBorders>
              <w:top w:val="single" w:sz="4" w:space="0" w:color="000000"/>
              <w:bottom w:val="single" w:sz="12" w:space="0" w:color="000000"/>
            </w:tcBorders>
          </w:tcPr>
          <w:p w14:paraId="2F9633F7" w14:textId="77777777" w:rsidR="00CD6665" w:rsidRDefault="000F4DD0">
            <w:pPr>
              <w:jc w:val="left"/>
            </w:pPr>
            <w:r>
              <w:t xml:space="preserve">Q7.1. Pe care dintre următoarele le-ați făcut </w:t>
            </w:r>
            <w:proofErr w:type="spellStart"/>
            <w:r>
              <w:t>dvs</w:t>
            </w:r>
            <w:proofErr w:type="spellEnd"/>
            <w:r>
              <w:t xml:space="preserve"> personal în ultimul an?</w:t>
            </w:r>
          </w:p>
        </w:tc>
        <w:tc>
          <w:tcPr>
            <w:tcW w:w="561" w:type="dxa"/>
            <w:tcBorders>
              <w:top w:val="single" w:sz="4" w:space="0" w:color="000000"/>
              <w:bottom w:val="single" w:sz="12" w:space="0" w:color="000000"/>
            </w:tcBorders>
          </w:tcPr>
          <w:p w14:paraId="30546326" w14:textId="77777777" w:rsidR="00CD6665" w:rsidRDefault="00CD6665"/>
        </w:tc>
        <w:tc>
          <w:tcPr>
            <w:tcW w:w="2627" w:type="dxa"/>
            <w:gridSpan w:val="2"/>
            <w:tcBorders>
              <w:top w:val="single" w:sz="4" w:space="0" w:color="000000"/>
              <w:bottom w:val="single" w:sz="12" w:space="0" w:color="000000"/>
            </w:tcBorders>
          </w:tcPr>
          <w:p w14:paraId="306C692B" w14:textId="77777777" w:rsidR="00CD6665" w:rsidRDefault="000F4DD0">
            <w:pPr>
              <w:jc w:val="left"/>
            </w:pPr>
            <w:r>
              <w:t>Q7.2 O singură dată sau de mai multe ori?</w:t>
            </w:r>
          </w:p>
        </w:tc>
      </w:tr>
      <w:tr w:rsidR="00CD6665" w14:paraId="64E0CF5D" w14:textId="77777777">
        <w:tc>
          <w:tcPr>
            <w:tcW w:w="980" w:type="dxa"/>
            <w:vMerge w:val="restart"/>
            <w:tcBorders>
              <w:top w:val="single" w:sz="12" w:space="0" w:color="000000"/>
              <w:left w:val="single" w:sz="12" w:space="0" w:color="000000"/>
            </w:tcBorders>
          </w:tcPr>
          <w:p w14:paraId="34114E9A" w14:textId="77777777" w:rsidR="00CD6665" w:rsidRDefault="000F4DD0">
            <w:pPr>
              <w:jc w:val="left"/>
            </w:pPr>
            <w:r>
              <w:t>Q7.1_1</w:t>
            </w:r>
          </w:p>
        </w:tc>
        <w:tc>
          <w:tcPr>
            <w:tcW w:w="4323" w:type="dxa"/>
            <w:vMerge w:val="restart"/>
            <w:tcBorders>
              <w:top w:val="single" w:sz="12" w:space="0" w:color="000000"/>
            </w:tcBorders>
          </w:tcPr>
          <w:p w14:paraId="17012BE3" w14:textId="77777777" w:rsidR="00CD6665" w:rsidRDefault="000F4DD0">
            <w:pPr>
              <w:jc w:val="left"/>
            </w:pPr>
            <w:r>
              <w:rPr>
                <w:color w:val="000000"/>
              </w:rPr>
              <w:t xml:space="preserve">Ați donat la biserică </w:t>
            </w:r>
            <w:r>
              <w:t>în ultimul an</w:t>
            </w:r>
            <w:r>
              <w:rPr>
                <w:color w:val="000000"/>
              </w:rPr>
              <w:t>?</w:t>
            </w:r>
          </w:p>
        </w:tc>
        <w:tc>
          <w:tcPr>
            <w:tcW w:w="703" w:type="dxa"/>
            <w:tcBorders>
              <w:top w:val="single" w:sz="12" w:space="0" w:color="000000"/>
            </w:tcBorders>
          </w:tcPr>
          <w:p w14:paraId="22FD50F3" w14:textId="77777777" w:rsidR="00CD6665" w:rsidRDefault="000F4DD0">
            <w:pPr>
              <w:jc w:val="left"/>
            </w:pPr>
            <w:r>
              <w:t>Da</w:t>
            </w:r>
          </w:p>
        </w:tc>
        <w:tc>
          <w:tcPr>
            <w:tcW w:w="558" w:type="dxa"/>
            <w:tcBorders>
              <w:top w:val="single" w:sz="12" w:space="0" w:color="000000"/>
            </w:tcBorders>
          </w:tcPr>
          <w:p w14:paraId="6B173791" w14:textId="77777777" w:rsidR="00CD6665" w:rsidRDefault="000F4DD0">
            <w:pPr>
              <w:jc w:val="center"/>
            </w:pPr>
            <w:r>
              <w:t>1</w:t>
            </w:r>
          </w:p>
        </w:tc>
        <w:tc>
          <w:tcPr>
            <w:tcW w:w="561" w:type="dxa"/>
            <w:tcBorders>
              <w:top w:val="single" w:sz="12" w:space="0" w:color="000000"/>
            </w:tcBorders>
          </w:tcPr>
          <w:p w14:paraId="74BBA5D7" w14:textId="77777777" w:rsidR="00CD6665" w:rsidRDefault="000F4DD0">
            <w:r>
              <w:t>🡺</w:t>
            </w:r>
          </w:p>
        </w:tc>
        <w:tc>
          <w:tcPr>
            <w:tcW w:w="2086" w:type="dxa"/>
            <w:tcBorders>
              <w:top w:val="single" w:sz="12" w:space="0" w:color="000000"/>
            </w:tcBorders>
          </w:tcPr>
          <w:p w14:paraId="5DD62629" w14:textId="77777777" w:rsidR="00CD6665" w:rsidRDefault="000F4DD0">
            <w:r>
              <w:t>O singură dată</w:t>
            </w:r>
          </w:p>
        </w:tc>
        <w:tc>
          <w:tcPr>
            <w:tcW w:w="541" w:type="dxa"/>
            <w:tcBorders>
              <w:top w:val="single" w:sz="12" w:space="0" w:color="000000"/>
              <w:right w:val="single" w:sz="12" w:space="0" w:color="000000"/>
            </w:tcBorders>
          </w:tcPr>
          <w:p w14:paraId="7B82D2E0" w14:textId="77777777" w:rsidR="00CD6665" w:rsidRDefault="000F4DD0">
            <w:pPr>
              <w:jc w:val="center"/>
            </w:pPr>
            <w:r>
              <w:t>1</w:t>
            </w:r>
          </w:p>
        </w:tc>
      </w:tr>
      <w:tr w:rsidR="00CD6665" w14:paraId="58076B75" w14:textId="77777777">
        <w:tc>
          <w:tcPr>
            <w:tcW w:w="980" w:type="dxa"/>
            <w:vMerge/>
            <w:tcBorders>
              <w:top w:val="single" w:sz="12" w:space="0" w:color="000000"/>
              <w:left w:val="single" w:sz="12" w:space="0" w:color="000000"/>
            </w:tcBorders>
          </w:tcPr>
          <w:p w14:paraId="1F800385" w14:textId="77777777" w:rsidR="00CD6665" w:rsidRDefault="00CD66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</w:pPr>
          </w:p>
        </w:tc>
        <w:tc>
          <w:tcPr>
            <w:tcW w:w="4323" w:type="dxa"/>
            <w:vMerge/>
            <w:tcBorders>
              <w:top w:val="single" w:sz="12" w:space="0" w:color="000000"/>
            </w:tcBorders>
          </w:tcPr>
          <w:p w14:paraId="0D13CBE7" w14:textId="77777777" w:rsidR="00CD6665" w:rsidRDefault="00CD66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</w:pPr>
          </w:p>
        </w:tc>
        <w:tc>
          <w:tcPr>
            <w:tcW w:w="703" w:type="dxa"/>
            <w:tcBorders>
              <w:bottom w:val="single" w:sz="12" w:space="0" w:color="000000"/>
            </w:tcBorders>
          </w:tcPr>
          <w:p w14:paraId="4B821471" w14:textId="77777777" w:rsidR="00CD6665" w:rsidRDefault="000F4DD0">
            <w:pPr>
              <w:jc w:val="left"/>
            </w:pPr>
            <w:r>
              <w:t>Nu</w:t>
            </w:r>
          </w:p>
        </w:tc>
        <w:tc>
          <w:tcPr>
            <w:tcW w:w="558" w:type="dxa"/>
            <w:tcBorders>
              <w:bottom w:val="single" w:sz="12" w:space="0" w:color="000000"/>
            </w:tcBorders>
          </w:tcPr>
          <w:p w14:paraId="5856FD61" w14:textId="77777777" w:rsidR="00CD6665" w:rsidRDefault="000F4DD0">
            <w:pPr>
              <w:jc w:val="center"/>
            </w:pPr>
            <w:r>
              <w:t>2</w:t>
            </w:r>
          </w:p>
        </w:tc>
        <w:tc>
          <w:tcPr>
            <w:tcW w:w="561" w:type="dxa"/>
            <w:tcBorders>
              <w:bottom w:val="single" w:sz="12" w:space="0" w:color="000000"/>
            </w:tcBorders>
          </w:tcPr>
          <w:p w14:paraId="1C435346" w14:textId="77777777" w:rsidR="00CD6665" w:rsidRDefault="00000000">
            <w:sdt>
              <w:sdtPr>
                <w:tag w:val="goog_rdk_22"/>
                <w:id w:val="-103394951"/>
              </w:sdtPr>
              <w:sdtContent>
                <w:r w:rsidR="000F4DD0">
                  <w:rPr>
                    <w:rFonts w:ascii="Arial Unicode MS" w:eastAsia="Arial Unicode MS" w:hAnsi="Arial Unicode MS" w:cs="Arial Unicode MS"/>
                  </w:rPr>
                  <w:t>┐</w:t>
                </w:r>
              </w:sdtContent>
            </w:sdt>
          </w:p>
        </w:tc>
        <w:tc>
          <w:tcPr>
            <w:tcW w:w="2086" w:type="dxa"/>
            <w:tcBorders>
              <w:bottom w:val="single" w:sz="12" w:space="0" w:color="000000"/>
            </w:tcBorders>
          </w:tcPr>
          <w:p w14:paraId="5DDE6085" w14:textId="77777777" w:rsidR="00CD6665" w:rsidRDefault="000F4DD0">
            <w:r>
              <w:t>De mai multe ori</w:t>
            </w:r>
          </w:p>
        </w:tc>
        <w:tc>
          <w:tcPr>
            <w:tcW w:w="541" w:type="dxa"/>
            <w:tcBorders>
              <w:bottom w:val="single" w:sz="12" w:space="0" w:color="000000"/>
              <w:right w:val="single" w:sz="12" w:space="0" w:color="000000"/>
            </w:tcBorders>
          </w:tcPr>
          <w:p w14:paraId="3729C215" w14:textId="77777777" w:rsidR="00CD6665" w:rsidRDefault="000F4DD0">
            <w:pPr>
              <w:jc w:val="center"/>
            </w:pPr>
            <w:r>
              <w:t>2</w:t>
            </w:r>
          </w:p>
        </w:tc>
      </w:tr>
      <w:tr w:rsidR="00CD6665" w14:paraId="101D4C72" w14:textId="77777777">
        <w:tc>
          <w:tcPr>
            <w:tcW w:w="980" w:type="dxa"/>
            <w:vMerge w:val="restart"/>
            <w:tcBorders>
              <w:top w:val="single" w:sz="12" w:space="0" w:color="000000"/>
              <w:left w:val="single" w:sz="12" w:space="0" w:color="000000"/>
            </w:tcBorders>
          </w:tcPr>
          <w:p w14:paraId="2FB23A73" w14:textId="77777777" w:rsidR="00CD6665" w:rsidRDefault="000F4DD0">
            <w:pPr>
              <w:jc w:val="left"/>
            </w:pPr>
            <w:r>
              <w:t>Q7.1_2</w:t>
            </w:r>
          </w:p>
        </w:tc>
        <w:tc>
          <w:tcPr>
            <w:tcW w:w="4323" w:type="dxa"/>
            <w:vMerge w:val="restart"/>
            <w:tcBorders>
              <w:top w:val="single" w:sz="12" w:space="0" w:color="000000"/>
            </w:tcBorders>
          </w:tcPr>
          <w:p w14:paraId="63792A89" w14:textId="77777777" w:rsidR="00CD6665" w:rsidRDefault="000F4DD0">
            <w:pPr>
              <w:jc w:val="left"/>
            </w:pPr>
            <w:r>
              <w:rPr>
                <w:color w:val="000000"/>
              </w:rPr>
              <w:t xml:space="preserve">Ați donat ca răspuns la un apel umanitar pentru persoane în nevoie </w:t>
            </w:r>
            <w:r>
              <w:t>în ultimul an</w:t>
            </w:r>
            <w:r>
              <w:rPr>
                <w:color w:val="000000"/>
              </w:rPr>
              <w:t>?</w:t>
            </w:r>
          </w:p>
        </w:tc>
        <w:tc>
          <w:tcPr>
            <w:tcW w:w="703" w:type="dxa"/>
            <w:tcBorders>
              <w:top w:val="single" w:sz="12" w:space="0" w:color="000000"/>
            </w:tcBorders>
          </w:tcPr>
          <w:p w14:paraId="3A61C507" w14:textId="77777777" w:rsidR="00CD6665" w:rsidRDefault="000F4DD0">
            <w:pPr>
              <w:jc w:val="left"/>
            </w:pPr>
            <w:r>
              <w:t>Da</w:t>
            </w:r>
          </w:p>
        </w:tc>
        <w:tc>
          <w:tcPr>
            <w:tcW w:w="558" w:type="dxa"/>
            <w:tcBorders>
              <w:top w:val="single" w:sz="12" w:space="0" w:color="000000"/>
            </w:tcBorders>
          </w:tcPr>
          <w:p w14:paraId="53D06FAA" w14:textId="77777777" w:rsidR="00CD6665" w:rsidRDefault="000F4DD0">
            <w:pPr>
              <w:jc w:val="center"/>
            </w:pPr>
            <w:r>
              <w:t>1</w:t>
            </w:r>
          </w:p>
        </w:tc>
        <w:tc>
          <w:tcPr>
            <w:tcW w:w="561" w:type="dxa"/>
            <w:tcBorders>
              <w:top w:val="single" w:sz="12" w:space="0" w:color="000000"/>
            </w:tcBorders>
          </w:tcPr>
          <w:p w14:paraId="7E58A997" w14:textId="77777777" w:rsidR="00CD6665" w:rsidRDefault="000F4DD0">
            <w:r>
              <w:t>🡺</w:t>
            </w:r>
          </w:p>
        </w:tc>
        <w:tc>
          <w:tcPr>
            <w:tcW w:w="2086" w:type="dxa"/>
            <w:tcBorders>
              <w:top w:val="single" w:sz="12" w:space="0" w:color="000000"/>
            </w:tcBorders>
          </w:tcPr>
          <w:p w14:paraId="2A6F0815" w14:textId="77777777" w:rsidR="00CD6665" w:rsidRDefault="000F4DD0">
            <w:r>
              <w:t>O singură dată</w:t>
            </w:r>
          </w:p>
        </w:tc>
        <w:tc>
          <w:tcPr>
            <w:tcW w:w="541" w:type="dxa"/>
            <w:tcBorders>
              <w:top w:val="single" w:sz="12" w:space="0" w:color="000000"/>
              <w:right w:val="single" w:sz="12" w:space="0" w:color="000000"/>
            </w:tcBorders>
          </w:tcPr>
          <w:p w14:paraId="0095DBC9" w14:textId="77777777" w:rsidR="00CD6665" w:rsidRDefault="000F4DD0">
            <w:pPr>
              <w:jc w:val="center"/>
            </w:pPr>
            <w:r>
              <w:t>1</w:t>
            </w:r>
          </w:p>
        </w:tc>
      </w:tr>
      <w:tr w:rsidR="00CD6665" w14:paraId="0BB5165D" w14:textId="77777777">
        <w:tc>
          <w:tcPr>
            <w:tcW w:w="980" w:type="dxa"/>
            <w:vMerge/>
            <w:tcBorders>
              <w:top w:val="single" w:sz="12" w:space="0" w:color="000000"/>
              <w:left w:val="single" w:sz="12" w:space="0" w:color="000000"/>
            </w:tcBorders>
          </w:tcPr>
          <w:p w14:paraId="4F0A5B26" w14:textId="77777777" w:rsidR="00CD6665" w:rsidRDefault="00CD66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</w:pPr>
          </w:p>
        </w:tc>
        <w:tc>
          <w:tcPr>
            <w:tcW w:w="4323" w:type="dxa"/>
            <w:vMerge/>
            <w:tcBorders>
              <w:top w:val="single" w:sz="12" w:space="0" w:color="000000"/>
            </w:tcBorders>
          </w:tcPr>
          <w:p w14:paraId="5B57ACD0" w14:textId="77777777" w:rsidR="00CD6665" w:rsidRDefault="00CD66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</w:pPr>
          </w:p>
        </w:tc>
        <w:tc>
          <w:tcPr>
            <w:tcW w:w="703" w:type="dxa"/>
            <w:tcBorders>
              <w:bottom w:val="single" w:sz="12" w:space="0" w:color="000000"/>
            </w:tcBorders>
          </w:tcPr>
          <w:p w14:paraId="4D8D8E37" w14:textId="77777777" w:rsidR="00CD6665" w:rsidRDefault="000F4DD0">
            <w:pPr>
              <w:jc w:val="left"/>
            </w:pPr>
            <w:r>
              <w:t>Nu</w:t>
            </w:r>
          </w:p>
        </w:tc>
        <w:tc>
          <w:tcPr>
            <w:tcW w:w="558" w:type="dxa"/>
            <w:tcBorders>
              <w:bottom w:val="single" w:sz="12" w:space="0" w:color="000000"/>
            </w:tcBorders>
          </w:tcPr>
          <w:p w14:paraId="4A95A7FA" w14:textId="77777777" w:rsidR="00CD6665" w:rsidRDefault="000F4DD0">
            <w:pPr>
              <w:jc w:val="center"/>
            </w:pPr>
            <w:r>
              <w:t>2</w:t>
            </w:r>
          </w:p>
        </w:tc>
        <w:tc>
          <w:tcPr>
            <w:tcW w:w="561" w:type="dxa"/>
            <w:tcBorders>
              <w:bottom w:val="single" w:sz="12" w:space="0" w:color="000000"/>
            </w:tcBorders>
          </w:tcPr>
          <w:p w14:paraId="6A59ED0C" w14:textId="77777777" w:rsidR="00CD6665" w:rsidRDefault="00000000">
            <w:sdt>
              <w:sdtPr>
                <w:tag w:val="goog_rdk_23"/>
                <w:id w:val="1255368501"/>
              </w:sdtPr>
              <w:sdtContent>
                <w:r w:rsidR="000F4DD0">
                  <w:rPr>
                    <w:rFonts w:ascii="Arial Unicode MS" w:eastAsia="Arial Unicode MS" w:hAnsi="Arial Unicode MS" w:cs="Arial Unicode MS"/>
                  </w:rPr>
                  <w:t>┐</w:t>
                </w:r>
              </w:sdtContent>
            </w:sdt>
          </w:p>
        </w:tc>
        <w:tc>
          <w:tcPr>
            <w:tcW w:w="2086" w:type="dxa"/>
            <w:tcBorders>
              <w:bottom w:val="single" w:sz="12" w:space="0" w:color="000000"/>
            </w:tcBorders>
          </w:tcPr>
          <w:p w14:paraId="16E7CD4A" w14:textId="77777777" w:rsidR="00CD6665" w:rsidRDefault="000F4DD0">
            <w:r>
              <w:t>De mai multe ori</w:t>
            </w:r>
          </w:p>
        </w:tc>
        <w:tc>
          <w:tcPr>
            <w:tcW w:w="541" w:type="dxa"/>
            <w:tcBorders>
              <w:bottom w:val="single" w:sz="12" w:space="0" w:color="000000"/>
              <w:right w:val="single" w:sz="12" w:space="0" w:color="000000"/>
            </w:tcBorders>
          </w:tcPr>
          <w:p w14:paraId="55BB40E3" w14:textId="77777777" w:rsidR="00CD6665" w:rsidRDefault="000F4DD0">
            <w:pPr>
              <w:jc w:val="center"/>
            </w:pPr>
            <w:r>
              <w:t>2</w:t>
            </w:r>
          </w:p>
        </w:tc>
      </w:tr>
      <w:tr w:rsidR="00CD6665" w14:paraId="012B7CEA" w14:textId="77777777">
        <w:tc>
          <w:tcPr>
            <w:tcW w:w="980" w:type="dxa"/>
            <w:vMerge w:val="restart"/>
            <w:tcBorders>
              <w:top w:val="single" w:sz="12" w:space="0" w:color="000000"/>
              <w:left w:val="single" w:sz="12" w:space="0" w:color="000000"/>
            </w:tcBorders>
          </w:tcPr>
          <w:p w14:paraId="3D27B5B8" w14:textId="77777777" w:rsidR="00CD6665" w:rsidRDefault="000F4DD0">
            <w:pPr>
              <w:jc w:val="left"/>
            </w:pPr>
            <w:r>
              <w:t>Q7.1_3</w:t>
            </w:r>
          </w:p>
        </w:tc>
        <w:tc>
          <w:tcPr>
            <w:tcW w:w="4323" w:type="dxa"/>
            <w:vMerge w:val="restart"/>
            <w:tcBorders>
              <w:top w:val="single" w:sz="12" w:space="0" w:color="000000"/>
            </w:tcBorders>
          </w:tcPr>
          <w:p w14:paraId="377315B5" w14:textId="77777777" w:rsidR="00CD6665" w:rsidRDefault="000F4DD0">
            <w:pPr>
              <w:jc w:val="left"/>
            </w:pPr>
            <w:r>
              <w:rPr>
                <w:color w:val="000000"/>
              </w:rPr>
              <w:t xml:space="preserve">Ați donat ca răspuns la un apel pentru alte cauze </w:t>
            </w:r>
            <w:r>
              <w:t>în ultimul an</w:t>
            </w:r>
            <w:r>
              <w:rPr>
                <w:color w:val="000000"/>
              </w:rPr>
              <w:t>?</w:t>
            </w:r>
          </w:p>
        </w:tc>
        <w:tc>
          <w:tcPr>
            <w:tcW w:w="703" w:type="dxa"/>
            <w:tcBorders>
              <w:top w:val="single" w:sz="12" w:space="0" w:color="000000"/>
            </w:tcBorders>
          </w:tcPr>
          <w:p w14:paraId="55148DA1" w14:textId="77777777" w:rsidR="00CD6665" w:rsidRDefault="000F4DD0">
            <w:pPr>
              <w:jc w:val="left"/>
            </w:pPr>
            <w:r>
              <w:t>Da</w:t>
            </w:r>
          </w:p>
        </w:tc>
        <w:tc>
          <w:tcPr>
            <w:tcW w:w="558" w:type="dxa"/>
            <w:tcBorders>
              <w:top w:val="single" w:sz="12" w:space="0" w:color="000000"/>
            </w:tcBorders>
          </w:tcPr>
          <w:p w14:paraId="108A4144" w14:textId="77777777" w:rsidR="00CD6665" w:rsidRDefault="000F4DD0">
            <w:pPr>
              <w:jc w:val="center"/>
            </w:pPr>
            <w:r>
              <w:t>1</w:t>
            </w:r>
          </w:p>
        </w:tc>
        <w:tc>
          <w:tcPr>
            <w:tcW w:w="561" w:type="dxa"/>
            <w:tcBorders>
              <w:top w:val="single" w:sz="12" w:space="0" w:color="000000"/>
            </w:tcBorders>
          </w:tcPr>
          <w:p w14:paraId="22F69723" w14:textId="77777777" w:rsidR="00CD6665" w:rsidRDefault="000F4DD0">
            <w:r>
              <w:t>🡺</w:t>
            </w:r>
          </w:p>
        </w:tc>
        <w:tc>
          <w:tcPr>
            <w:tcW w:w="2086" w:type="dxa"/>
            <w:tcBorders>
              <w:top w:val="single" w:sz="12" w:space="0" w:color="000000"/>
            </w:tcBorders>
          </w:tcPr>
          <w:p w14:paraId="6910CD7D" w14:textId="77777777" w:rsidR="00CD6665" w:rsidRDefault="000F4DD0">
            <w:r>
              <w:t>O singură dată</w:t>
            </w:r>
          </w:p>
        </w:tc>
        <w:tc>
          <w:tcPr>
            <w:tcW w:w="541" w:type="dxa"/>
            <w:tcBorders>
              <w:top w:val="single" w:sz="12" w:space="0" w:color="000000"/>
              <w:right w:val="single" w:sz="12" w:space="0" w:color="000000"/>
            </w:tcBorders>
          </w:tcPr>
          <w:p w14:paraId="44A821F5" w14:textId="77777777" w:rsidR="00CD6665" w:rsidRDefault="000F4DD0">
            <w:pPr>
              <w:jc w:val="center"/>
            </w:pPr>
            <w:r>
              <w:t>1</w:t>
            </w:r>
          </w:p>
        </w:tc>
      </w:tr>
      <w:tr w:rsidR="00CD6665" w14:paraId="748DD9E3" w14:textId="77777777">
        <w:tc>
          <w:tcPr>
            <w:tcW w:w="980" w:type="dxa"/>
            <w:vMerge/>
            <w:tcBorders>
              <w:top w:val="single" w:sz="12" w:space="0" w:color="000000"/>
              <w:left w:val="single" w:sz="12" w:space="0" w:color="000000"/>
            </w:tcBorders>
          </w:tcPr>
          <w:p w14:paraId="7C63C65D" w14:textId="77777777" w:rsidR="00CD6665" w:rsidRDefault="00CD66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</w:pPr>
          </w:p>
        </w:tc>
        <w:tc>
          <w:tcPr>
            <w:tcW w:w="4323" w:type="dxa"/>
            <w:vMerge/>
            <w:tcBorders>
              <w:top w:val="single" w:sz="12" w:space="0" w:color="000000"/>
            </w:tcBorders>
          </w:tcPr>
          <w:p w14:paraId="1ABDE82E" w14:textId="77777777" w:rsidR="00CD6665" w:rsidRDefault="00CD66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</w:pPr>
          </w:p>
        </w:tc>
        <w:tc>
          <w:tcPr>
            <w:tcW w:w="703" w:type="dxa"/>
            <w:tcBorders>
              <w:bottom w:val="single" w:sz="12" w:space="0" w:color="000000"/>
            </w:tcBorders>
          </w:tcPr>
          <w:p w14:paraId="0280FE9D" w14:textId="77777777" w:rsidR="00CD6665" w:rsidRDefault="000F4DD0">
            <w:pPr>
              <w:jc w:val="left"/>
            </w:pPr>
            <w:r>
              <w:t>Nu</w:t>
            </w:r>
          </w:p>
        </w:tc>
        <w:tc>
          <w:tcPr>
            <w:tcW w:w="558" w:type="dxa"/>
            <w:tcBorders>
              <w:bottom w:val="single" w:sz="12" w:space="0" w:color="000000"/>
            </w:tcBorders>
          </w:tcPr>
          <w:p w14:paraId="29B46E9B" w14:textId="77777777" w:rsidR="00CD6665" w:rsidRDefault="000F4DD0">
            <w:pPr>
              <w:jc w:val="center"/>
            </w:pPr>
            <w:r>
              <w:t>2</w:t>
            </w:r>
          </w:p>
        </w:tc>
        <w:tc>
          <w:tcPr>
            <w:tcW w:w="561" w:type="dxa"/>
            <w:tcBorders>
              <w:bottom w:val="single" w:sz="12" w:space="0" w:color="000000"/>
            </w:tcBorders>
          </w:tcPr>
          <w:p w14:paraId="0A03F22D" w14:textId="77777777" w:rsidR="00CD6665" w:rsidRDefault="00000000">
            <w:sdt>
              <w:sdtPr>
                <w:tag w:val="goog_rdk_24"/>
                <w:id w:val="2047222741"/>
              </w:sdtPr>
              <w:sdtContent>
                <w:r w:rsidR="000F4DD0">
                  <w:rPr>
                    <w:rFonts w:ascii="Arial Unicode MS" w:eastAsia="Arial Unicode MS" w:hAnsi="Arial Unicode MS" w:cs="Arial Unicode MS"/>
                  </w:rPr>
                  <w:t>┐</w:t>
                </w:r>
              </w:sdtContent>
            </w:sdt>
          </w:p>
        </w:tc>
        <w:tc>
          <w:tcPr>
            <w:tcW w:w="2086" w:type="dxa"/>
            <w:tcBorders>
              <w:bottom w:val="single" w:sz="12" w:space="0" w:color="000000"/>
            </w:tcBorders>
          </w:tcPr>
          <w:p w14:paraId="546E65DD" w14:textId="77777777" w:rsidR="00CD6665" w:rsidRDefault="000F4DD0">
            <w:r>
              <w:t>De mai multe ori</w:t>
            </w:r>
          </w:p>
        </w:tc>
        <w:tc>
          <w:tcPr>
            <w:tcW w:w="541" w:type="dxa"/>
            <w:tcBorders>
              <w:bottom w:val="single" w:sz="12" w:space="0" w:color="000000"/>
              <w:right w:val="single" w:sz="12" w:space="0" w:color="000000"/>
            </w:tcBorders>
          </w:tcPr>
          <w:p w14:paraId="2A46ADFF" w14:textId="77777777" w:rsidR="00CD6665" w:rsidRDefault="000F4DD0">
            <w:pPr>
              <w:jc w:val="center"/>
            </w:pPr>
            <w:r>
              <w:t>2</w:t>
            </w:r>
          </w:p>
        </w:tc>
      </w:tr>
      <w:tr w:rsidR="00CD6665" w14:paraId="52C5EFF5" w14:textId="77777777">
        <w:tc>
          <w:tcPr>
            <w:tcW w:w="980" w:type="dxa"/>
            <w:vMerge w:val="restart"/>
            <w:tcBorders>
              <w:top w:val="single" w:sz="12" w:space="0" w:color="000000"/>
              <w:left w:val="single" w:sz="12" w:space="0" w:color="000000"/>
            </w:tcBorders>
          </w:tcPr>
          <w:p w14:paraId="00ECD9E5" w14:textId="77777777" w:rsidR="00CD6665" w:rsidRDefault="000F4DD0">
            <w:pPr>
              <w:jc w:val="left"/>
            </w:pPr>
            <w:r>
              <w:t>Q7.1_4</w:t>
            </w:r>
          </w:p>
        </w:tc>
        <w:tc>
          <w:tcPr>
            <w:tcW w:w="4323" w:type="dxa"/>
            <w:vMerge w:val="restart"/>
            <w:tcBorders>
              <w:top w:val="single" w:sz="12" w:space="0" w:color="000000"/>
            </w:tcBorders>
          </w:tcPr>
          <w:p w14:paraId="196FE68F" w14:textId="77777777" w:rsidR="00CD6665" w:rsidRDefault="00000000">
            <w:pPr>
              <w:jc w:val="left"/>
            </w:pPr>
            <w:sdt>
              <w:sdtPr>
                <w:tag w:val="goog_rdk_25"/>
                <w:id w:val="-1912144140"/>
              </w:sdtPr>
              <w:sdtContent>
                <w:r w:rsidR="000F4DD0">
                  <w:rPr>
                    <w:rFonts w:ascii="Arial" w:eastAsia="Arial" w:hAnsi="Arial" w:cs="Arial"/>
                    <w:color w:val="000000"/>
                  </w:rPr>
                  <w:t xml:space="preserve">Ați donat sânge </w:t>
                </w:r>
              </w:sdtContent>
            </w:sdt>
            <w:r w:rsidR="000F4DD0">
              <w:t>în ultimul an</w:t>
            </w:r>
            <w:r w:rsidR="000F4DD0">
              <w:rPr>
                <w:color w:val="000000"/>
              </w:rPr>
              <w:t>?</w:t>
            </w:r>
          </w:p>
        </w:tc>
        <w:tc>
          <w:tcPr>
            <w:tcW w:w="703" w:type="dxa"/>
            <w:tcBorders>
              <w:top w:val="single" w:sz="12" w:space="0" w:color="000000"/>
            </w:tcBorders>
          </w:tcPr>
          <w:p w14:paraId="74ECB08C" w14:textId="77777777" w:rsidR="00CD6665" w:rsidRDefault="000F4DD0">
            <w:pPr>
              <w:jc w:val="left"/>
            </w:pPr>
            <w:r>
              <w:t>Da</w:t>
            </w:r>
          </w:p>
        </w:tc>
        <w:tc>
          <w:tcPr>
            <w:tcW w:w="558" w:type="dxa"/>
            <w:tcBorders>
              <w:top w:val="single" w:sz="12" w:space="0" w:color="000000"/>
            </w:tcBorders>
          </w:tcPr>
          <w:p w14:paraId="373DE3D5" w14:textId="77777777" w:rsidR="00CD6665" w:rsidRDefault="000F4DD0">
            <w:pPr>
              <w:jc w:val="center"/>
            </w:pPr>
            <w:r>
              <w:t>1</w:t>
            </w:r>
          </w:p>
        </w:tc>
        <w:tc>
          <w:tcPr>
            <w:tcW w:w="561" w:type="dxa"/>
            <w:tcBorders>
              <w:top w:val="single" w:sz="12" w:space="0" w:color="000000"/>
            </w:tcBorders>
          </w:tcPr>
          <w:p w14:paraId="5C5A3313" w14:textId="77777777" w:rsidR="00CD6665" w:rsidRDefault="000F4DD0">
            <w:r>
              <w:t>🡺</w:t>
            </w:r>
          </w:p>
        </w:tc>
        <w:tc>
          <w:tcPr>
            <w:tcW w:w="2086" w:type="dxa"/>
            <w:tcBorders>
              <w:top w:val="single" w:sz="12" w:space="0" w:color="000000"/>
            </w:tcBorders>
          </w:tcPr>
          <w:p w14:paraId="0B6651CC" w14:textId="77777777" w:rsidR="00CD6665" w:rsidRDefault="000F4DD0">
            <w:r>
              <w:t>O singură dată</w:t>
            </w:r>
          </w:p>
        </w:tc>
        <w:tc>
          <w:tcPr>
            <w:tcW w:w="541" w:type="dxa"/>
            <w:tcBorders>
              <w:top w:val="single" w:sz="12" w:space="0" w:color="000000"/>
              <w:right w:val="single" w:sz="12" w:space="0" w:color="000000"/>
            </w:tcBorders>
          </w:tcPr>
          <w:p w14:paraId="6F5CB62E" w14:textId="77777777" w:rsidR="00CD6665" w:rsidRDefault="000F4DD0">
            <w:pPr>
              <w:jc w:val="center"/>
            </w:pPr>
            <w:r>
              <w:t>1</w:t>
            </w:r>
          </w:p>
        </w:tc>
      </w:tr>
      <w:tr w:rsidR="00CD6665" w14:paraId="6AB24895" w14:textId="77777777">
        <w:tc>
          <w:tcPr>
            <w:tcW w:w="980" w:type="dxa"/>
            <w:vMerge/>
            <w:tcBorders>
              <w:top w:val="single" w:sz="12" w:space="0" w:color="000000"/>
              <w:left w:val="single" w:sz="12" w:space="0" w:color="000000"/>
            </w:tcBorders>
          </w:tcPr>
          <w:p w14:paraId="0E935D8D" w14:textId="77777777" w:rsidR="00CD6665" w:rsidRDefault="00CD66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</w:pPr>
          </w:p>
        </w:tc>
        <w:tc>
          <w:tcPr>
            <w:tcW w:w="4323" w:type="dxa"/>
            <w:vMerge/>
            <w:tcBorders>
              <w:top w:val="single" w:sz="12" w:space="0" w:color="000000"/>
            </w:tcBorders>
          </w:tcPr>
          <w:p w14:paraId="4678B201" w14:textId="77777777" w:rsidR="00CD6665" w:rsidRDefault="00CD66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</w:pPr>
          </w:p>
        </w:tc>
        <w:tc>
          <w:tcPr>
            <w:tcW w:w="703" w:type="dxa"/>
            <w:tcBorders>
              <w:bottom w:val="single" w:sz="12" w:space="0" w:color="000000"/>
            </w:tcBorders>
          </w:tcPr>
          <w:p w14:paraId="1F51AAA7" w14:textId="77777777" w:rsidR="00CD6665" w:rsidRDefault="000F4DD0">
            <w:pPr>
              <w:jc w:val="left"/>
            </w:pPr>
            <w:r>
              <w:t>Nu</w:t>
            </w:r>
          </w:p>
        </w:tc>
        <w:tc>
          <w:tcPr>
            <w:tcW w:w="558" w:type="dxa"/>
            <w:tcBorders>
              <w:bottom w:val="single" w:sz="12" w:space="0" w:color="000000"/>
            </w:tcBorders>
          </w:tcPr>
          <w:p w14:paraId="1B0C9DCA" w14:textId="77777777" w:rsidR="00CD6665" w:rsidRDefault="000F4DD0">
            <w:pPr>
              <w:jc w:val="center"/>
            </w:pPr>
            <w:r>
              <w:t>2</w:t>
            </w:r>
          </w:p>
        </w:tc>
        <w:tc>
          <w:tcPr>
            <w:tcW w:w="561" w:type="dxa"/>
            <w:tcBorders>
              <w:bottom w:val="single" w:sz="12" w:space="0" w:color="000000"/>
            </w:tcBorders>
          </w:tcPr>
          <w:p w14:paraId="4E0E0F0C" w14:textId="77777777" w:rsidR="00CD6665" w:rsidRDefault="00000000">
            <w:sdt>
              <w:sdtPr>
                <w:tag w:val="goog_rdk_26"/>
                <w:id w:val="-1717620876"/>
              </w:sdtPr>
              <w:sdtContent>
                <w:r w:rsidR="000F4DD0">
                  <w:rPr>
                    <w:rFonts w:ascii="Arial Unicode MS" w:eastAsia="Arial Unicode MS" w:hAnsi="Arial Unicode MS" w:cs="Arial Unicode MS"/>
                  </w:rPr>
                  <w:t>┐</w:t>
                </w:r>
              </w:sdtContent>
            </w:sdt>
          </w:p>
        </w:tc>
        <w:tc>
          <w:tcPr>
            <w:tcW w:w="2086" w:type="dxa"/>
            <w:tcBorders>
              <w:bottom w:val="single" w:sz="12" w:space="0" w:color="000000"/>
            </w:tcBorders>
          </w:tcPr>
          <w:p w14:paraId="0C640FD6" w14:textId="77777777" w:rsidR="00CD6665" w:rsidRDefault="000F4DD0">
            <w:r>
              <w:t>De mai multe ori</w:t>
            </w:r>
          </w:p>
        </w:tc>
        <w:tc>
          <w:tcPr>
            <w:tcW w:w="541" w:type="dxa"/>
            <w:tcBorders>
              <w:bottom w:val="single" w:sz="12" w:space="0" w:color="000000"/>
              <w:right w:val="single" w:sz="12" w:space="0" w:color="000000"/>
            </w:tcBorders>
          </w:tcPr>
          <w:p w14:paraId="75C03B5D" w14:textId="77777777" w:rsidR="00CD6665" w:rsidRDefault="000F4DD0">
            <w:pPr>
              <w:jc w:val="center"/>
            </w:pPr>
            <w:r>
              <w:t>2</w:t>
            </w:r>
          </w:p>
        </w:tc>
      </w:tr>
      <w:tr w:rsidR="00CD6665" w14:paraId="3CD293FD" w14:textId="77777777">
        <w:tc>
          <w:tcPr>
            <w:tcW w:w="980" w:type="dxa"/>
            <w:vMerge w:val="restart"/>
            <w:tcBorders>
              <w:top w:val="single" w:sz="12" w:space="0" w:color="000000"/>
              <w:left w:val="single" w:sz="12" w:space="0" w:color="000000"/>
            </w:tcBorders>
          </w:tcPr>
          <w:p w14:paraId="54976840" w14:textId="77777777" w:rsidR="00CD6665" w:rsidRDefault="000F4DD0">
            <w:pPr>
              <w:jc w:val="left"/>
            </w:pPr>
            <w:r>
              <w:t>Q7.1_5</w:t>
            </w:r>
          </w:p>
        </w:tc>
        <w:tc>
          <w:tcPr>
            <w:tcW w:w="4323" w:type="dxa"/>
            <w:vMerge w:val="restart"/>
            <w:tcBorders>
              <w:top w:val="single" w:sz="12" w:space="0" w:color="000000"/>
            </w:tcBorders>
          </w:tcPr>
          <w:p w14:paraId="4F873D36" w14:textId="77777777" w:rsidR="00CD6665" w:rsidRDefault="000F4DD0">
            <w:pPr>
              <w:jc w:val="left"/>
            </w:pPr>
            <w:r>
              <w:rPr>
                <w:color w:val="000000"/>
              </w:rPr>
              <w:t xml:space="preserve">Ați făcut muncă voluntară pentru o organizație neguvernamentală </w:t>
            </w:r>
            <w:r>
              <w:t>în ultimul an?</w:t>
            </w:r>
          </w:p>
        </w:tc>
        <w:tc>
          <w:tcPr>
            <w:tcW w:w="703" w:type="dxa"/>
            <w:tcBorders>
              <w:top w:val="single" w:sz="12" w:space="0" w:color="000000"/>
            </w:tcBorders>
          </w:tcPr>
          <w:p w14:paraId="124411EB" w14:textId="77777777" w:rsidR="00CD6665" w:rsidRDefault="000F4DD0">
            <w:pPr>
              <w:jc w:val="left"/>
            </w:pPr>
            <w:r>
              <w:t>Da</w:t>
            </w:r>
          </w:p>
        </w:tc>
        <w:tc>
          <w:tcPr>
            <w:tcW w:w="558" w:type="dxa"/>
            <w:tcBorders>
              <w:top w:val="single" w:sz="12" w:space="0" w:color="000000"/>
            </w:tcBorders>
          </w:tcPr>
          <w:p w14:paraId="58701AEB" w14:textId="77777777" w:rsidR="00CD6665" w:rsidRDefault="000F4DD0">
            <w:pPr>
              <w:jc w:val="center"/>
            </w:pPr>
            <w:r>
              <w:t>1</w:t>
            </w:r>
          </w:p>
        </w:tc>
        <w:tc>
          <w:tcPr>
            <w:tcW w:w="561" w:type="dxa"/>
            <w:tcBorders>
              <w:top w:val="single" w:sz="12" w:space="0" w:color="000000"/>
            </w:tcBorders>
          </w:tcPr>
          <w:p w14:paraId="5FC58C33" w14:textId="77777777" w:rsidR="00CD6665" w:rsidRDefault="000F4DD0">
            <w:r>
              <w:t>🡺</w:t>
            </w:r>
          </w:p>
        </w:tc>
        <w:tc>
          <w:tcPr>
            <w:tcW w:w="2086" w:type="dxa"/>
            <w:tcBorders>
              <w:top w:val="single" w:sz="12" w:space="0" w:color="000000"/>
            </w:tcBorders>
          </w:tcPr>
          <w:p w14:paraId="38A070C5" w14:textId="77777777" w:rsidR="00CD6665" w:rsidRDefault="000F4DD0">
            <w:r>
              <w:t>O singură dată</w:t>
            </w:r>
          </w:p>
        </w:tc>
        <w:tc>
          <w:tcPr>
            <w:tcW w:w="541" w:type="dxa"/>
            <w:tcBorders>
              <w:top w:val="single" w:sz="12" w:space="0" w:color="000000"/>
              <w:right w:val="single" w:sz="12" w:space="0" w:color="000000"/>
            </w:tcBorders>
          </w:tcPr>
          <w:p w14:paraId="7E131326" w14:textId="77777777" w:rsidR="00CD6665" w:rsidRDefault="000F4DD0">
            <w:pPr>
              <w:jc w:val="center"/>
            </w:pPr>
            <w:r>
              <w:t>1</w:t>
            </w:r>
          </w:p>
        </w:tc>
      </w:tr>
      <w:tr w:rsidR="00CD6665" w14:paraId="7FC51009" w14:textId="77777777">
        <w:tc>
          <w:tcPr>
            <w:tcW w:w="980" w:type="dxa"/>
            <w:vMerge/>
            <w:tcBorders>
              <w:top w:val="single" w:sz="12" w:space="0" w:color="000000"/>
              <w:left w:val="single" w:sz="12" w:space="0" w:color="000000"/>
            </w:tcBorders>
          </w:tcPr>
          <w:p w14:paraId="75841C0F" w14:textId="77777777" w:rsidR="00CD6665" w:rsidRDefault="00CD66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</w:pPr>
          </w:p>
        </w:tc>
        <w:tc>
          <w:tcPr>
            <w:tcW w:w="4323" w:type="dxa"/>
            <w:vMerge/>
            <w:tcBorders>
              <w:top w:val="single" w:sz="12" w:space="0" w:color="000000"/>
            </w:tcBorders>
          </w:tcPr>
          <w:p w14:paraId="683572C5" w14:textId="77777777" w:rsidR="00CD6665" w:rsidRDefault="00CD66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</w:pPr>
          </w:p>
        </w:tc>
        <w:tc>
          <w:tcPr>
            <w:tcW w:w="703" w:type="dxa"/>
            <w:tcBorders>
              <w:bottom w:val="single" w:sz="12" w:space="0" w:color="000000"/>
            </w:tcBorders>
          </w:tcPr>
          <w:p w14:paraId="6580CB34" w14:textId="77777777" w:rsidR="00CD6665" w:rsidRDefault="000F4DD0">
            <w:pPr>
              <w:jc w:val="left"/>
            </w:pPr>
            <w:r>
              <w:t>Nu</w:t>
            </w:r>
          </w:p>
        </w:tc>
        <w:tc>
          <w:tcPr>
            <w:tcW w:w="558" w:type="dxa"/>
            <w:tcBorders>
              <w:bottom w:val="single" w:sz="12" w:space="0" w:color="000000"/>
            </w:tcBorders>
          </w:tcPr>
          <w:p w14:paraId="1900695A" w14:textId="77777777" w:rsidR="00CD6665" w:rsidRDefault="000F4DD0">
            <w:pPr>
              <w:jc w:val="center"/>
            </w:pPr>
            <w:r>
              <w:t>2</w:t>
            </w:r>
          </w:p>
        </w:tc>
        <w:tc>
          <w:tcPr>
            <w:tcW w:w="561" w:type="dxa"/>
            <w:tcBorders>
              <w:bottom w:val="single" w:sz="12" w:space="0" w:color="000000"/>
            </w:tcBorders>
          </w:tcPr>
          <w:p w14:paraId="3FD664E8" w14:textId="77777777" w:rsidR="00CD6665" w:rsidRDefault="00000000">
            <w:sdt>
              <w:sdtPr>
                <w:tag w:val="goog_rdk_27"/>
                <w:id w:val="1727970317"/>
              </w:sdtPr>
              <w:sdtContent>
                <w:r w:rsidR="000F4DD0">
                  <w:rPr>
                    <w:rFonts w:ascii="Arial Unicode MS" w:eastAsia="Arial Unicode MS" w:hAnsi="Arial Unicode MS" w:cs="Arial Unicode MS"/>
                  </w:rPr>
                  <w:t>┐</w:t>
                </w:r>
              </w:sdtContent>
            </w:sdt>
          </w:p>
        </w:tc>
        <w:tc>
          <w:tcPr>
            <w:tcW w:w="2086" w:type="dxa"/>
            <w:tcBorders>
              <w:bottom w:val="single" w:sz="12" w:space="0" w:color="000000"/>
            </w:tcBorders>
          </w:tcPr>
          <w:p w14:paraId="1EE9EF80" w14:textId="77777777" w:rsidR="00CD6665" w:rsidRDefault="000F4DD0">
            <w:r>
              <w:t>De mai multe ori</w:t>
            </w:r>
          </w:p>
        </w:tc>
        <w:tc>
          <w:tcPr>
            <w:tcW w:w="541" w:type="dxa"/>
            <w:tcBorders>
              <w:bottom w:val="single" w:sz="12" w:space="0" w:color="000000"/>
              <w:right w:val="single" w:sz="12" w:space="0" w:color="000000"/>
            </w:tcBorders>
          </w:tcPr>
          <w:p w14:paraId="0F95C577" w14:textId="77777777" w:rsidR="00CD6665" w:rsidRDefault="000F4DD0">
            <w:pPr>
              <w:jc w:val="center"/>
            </w:pPr>
            <w:r>
              <w:t>2</w:t>
            </w:r>
          </w:p>
        </w:tc>
      </w:tr>
      <w:tr w:rsidR="00CD6665" w14:paraId="25E29B7E" w14:textId="77777777">
        <w:tc>
          <w:tcPr>
            <w:tcW w:w="980" w:type="dxa"/>
            <w:vMerge w:val="restart"/>
            <w:tcBorders>
              <w:top w:val="single" w:sz="12" w:space="0" w:color="000000"/>
              <w:left w:val="single" w:sz="12" w:space="0" w:color="000000"/>
            </w:tcBorders>
          </w:tcPr>
          <w:p w14:paraId="4605371C" w14:textId="77777777" w:rsidR="00CD6665" w:rsidRDefault="000F4DD0">
            <w:pPr>
              <w:jc w:val="left"/>
            </w:pPr>
            <w:r>
              <w:t>Q7.1_6</w:t>
            </w:r>
          </w:p>
        </w:tc>
        <w:tc>
          <w:tcPr>
            <w:tcW w:w="4323" w:type="dxa"/>
            <w:vMerge w:val="restart"/>
            <w:tcBorders>
              <w:top w:val="single" w:sz="12" w:space="0" w:color="000000"/>
            </w:tcBorders>
          </w:tcPr>
          <w:p w14:paraId="5120012A" w14:textId="77777777" w:rsidR="00CD6665" w:rsidRDefault="000F4DD0">
            <w:pPr>
              <w:jc w:val="left"/>
            </w:pPr>
            <w:r>
              <w:rPr>
                <w:color w:val="000000"/>
              </w:rPr>
              <w:t xml:space="preserve">Ați făcut muncă voluntară pentru comunitate </w:t>
            </w:r>
            <w:r>
              <w:t>în ultimul an?</w:t>
            </w:r>
          </w:p>
        </w:tc>
        <w:tc>
          <w:tcPr>
            <w:tcW w:w="703" w:type="dxa"/>
            <w:tcBorders>
              <w:top w:val="single" w:sz="12" w:space="0" w:color="000000"/>
            </w:tcBorders>
          </w:tcPr>
          <w:p w14:paraId="53D999D9" w14:textId="77777777" w:rsidR="00CD6665" w:rsidRDefault="000F4DD0">
            <w:pPr>
              <w:jc w:val="left"/>
            </w:pPr>
            <w:r>
              <w:t>Da</w:t>
            </w:r>
          </w:p>
        </w:tc>
        <w:tc>
          <w:tcPr>
            <w:tcW w:w="558" w:type="dxa"/>
            <w:tcBorders>
              <w:top w:val="single" w:sz="12" w:space="0" w:color="000000"/>
            </w:tcBorders>
          </w:tcPr>
          <w:p w14:paraId="5DF001C2" w14:textId="77777777" w:rsidR="00CD6665" w:rsidRDefault="000F4DD0">
            <w:pPr>
              <w:jc w:val="center"/>
            </w:pPr>
            <w:r>
              <w:t>1</w:t>
            </w:r>
          </w:p>
        </w:tc>
        <w:tc>
          <w:tcPr>
            <w:tcW w:w="561" w:type="dxa"/>
            <w:tcBorders>
              <w:top w:val="single" w:sz="12" w:space="0" w:color="000000"/>
            </w:tcBorders>
          </w:tcPr>
          <w:p w14:paraId="5B8046D7" w14:textId="77777777" w:rsidR="00CD6665" w:rsidRDefault="000F4DD0">
            <w:r>
              <w:t>🡺</w:t>
            </w:r>
          </w:p>
        </w:tc>
        <w:tc>
          <w:tcPr>
            <w:tcW w:w="2086" w:type="dxa"/>
            <w:tcBorders>
              <w:top w:val="single" w:sz="12" w:space="0" w:color="000000"/>
            </w:tcBorders>
          </w:tcPr>
          <w:p w14:paraId="632A9E5D" w14:textId="77777777" w:rsidR="00CD6665" w:rsidRDefault="000F4DD0">
            <w:r>
              <w:t>O singură dată</w:t>
            </w:r>
          </w:p>
        </w:tc>
        <w:tc>
          <w:tcPr>
            <w:tcW w:w="541" w:type="dxa"/>
            <w:tcBorders>
              <w:top w:val="single" w:sz="12" w:space="0" w:color="000000"/>
              <w:right w:val="single" w:sz="12" w:space="0" w:color="000000"/>
            </w:tcBorders>
          </w:tcPr>
          <w:p w14:paraId="750A4414" w14:textId="77777777" w:rsidR="00CD6665" w:rsidRDefault="000F4DD0">
            <w:pPr>
              <w:jc w:val="center"/>
            </w:pPr>
            <w:r>
              <w:t>1</w:t>
            </w:r>
          </w:p>
        </w:tc>
      </w:tr>
      <w:tr w:rsidR="00CD6665" w14:paraId="42D407F8" w14:textId="77777777">
        <w:tc>
          <w:tcPr>
            <w:tcW w:w="980" w:type="dxa"/>
            <w:vMerge/>
            <w:tcBorders>
              <w:top w:val="single" w:sz="12" w:space="0" w:color="000000"/>
              <w:left w:val="single" w:sz="12" w:space="0" w:color="000000"/>
            </w:tcBorders>
          </w:tcPr>
          <w:p w14:paraId="0173FDBB" w14:textId="77777777" w:rsidR="00CD6665" w:rsidRDefault="00CD66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</w:pPr>
          </w:p>
        </w:tc>
        <w:tc>
          <w:tcPr>
            <w:tcW w:w="4323" w:type="dxa"/>
            <w:vMerge/>
            <w:tcBorders>
              <w:top w:val="single" w:sz="12" w:space="0" w:color="000000"/>
            </w:tcBorders>
          </w:tcPr>
          <w:p w14:paraId="59D990F3" w14:textId="77777777" w:rsidR="00CD6665" w:rsidRDefault="00CD66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</w:pPr>
          </w:p>
        </w:tc>
        <w:tc>
          <w:tcPr>
            <w:tcW w:w="703" w:type="dxa"/>
            <w:tcBorders>
              <w:bottom w:val="single" w:sz="12" w:space="0" w:color="000000"/>
            </w:tcBorders>
          </w:tcPr>
          <w:p w14:paraId="0A9AA5F4" w14:textId="77777777" w:rsidR="00CD6665" w:rsidRDefault="000F4DD0">
            <w:pPr>
              <w:jc w:val="left"/>
            </w:pPr>
            <w:r>
              <w:t>Nu</w:t>
            </w:r>
          </w:p>
        </w:tc>
        <w:tc>
          <w:tcPr>
            <w:tcW w:w="558" w:type="dxa"/>
            <w:tcBorders>
              <w:bottom w:val="single" w:sz="12" w:space="0" w:color="000000"/>
            </w:tcBorders>
          </w:tcPr>
          <w:p w14:paraId="69DD4141" w14:textId="77777777" w:rsidR="00CD6665" w:rsidRDefault="000F4DD0">
            <w:pPr>
              <w:jc w:val="center"/>
            </w:pPr>
            <w:r>
              <w:t>2</w:t>
            </w:r>
          </w:p>
        </w:tc>
        <w:tc>
          <w:tcPr>
            <w:tcW w:w="561" w:type="dxa"/>
            <w:tcBorders>
              <w:bottom w:val="single" w:sz="12" w:space="0" w:color="000000"/>
            </w:tcBorders>
          </w:tcPr>
          <w:p w14:paraId="681D3C9E" w14:textId="77777777" w:rsidR="00CD6665" w:rsidRDefault="00000000">
            <w:sdt>
              <w:sdtPr>
                <w:tag w:val="goog_rdk_28"/>
                <w:id w:val="968160656"/>
              </w:sdtPr>
              <w:sdtContent>
                <w:r w:rsidR="000F4DD0">
                  <w:rPr>
                    <w:rFonts w:ascii="Arial Unicode MS" w:eastAsia="Arial Unicode MS" w:hAnsi="Arial Unicode MS" w:cs="Arial Unicode MS"/>
                  </w:rPr>
                  <w:t>┐</w:t>
                </w:r>
              </w:sdtContent>
            </w:sdt>
          </w:p>
        </w:tc>
        <w:tc>
          <w:tcPr>
            <w:tcW w:w="2086" w:type="dxa"/>
            <w:tcBorders>
              <w:bottom w:val="single" w:sz="12" w:space="0" w:color="000000"/>
            </w:tcBorders>
          </w:tcPr>
          <w:p w14:paraId="44AB69B7" w14:textId="77777777" w:rsidR="00CD6665" w:rsidRDefault="000F4DD0">
            <w:r>
              <w:t>De mai multe ori</w:t>
            </w:r>
          </w:p>
        </w:tc>
        <w:tc>
          <w:tcPr>
            <w:tcW w:w="541" w:type="dxa"/>
            <w:tcBorders>
              <w:bottom w:val="single" w:sz="12" w:space="0" w:color="000000"/>
              <w:right w:val="single" w:sz="12" w:space="0" w:color="000000"/>
            </w:tcBorders>
          </w:tcPr>
          <w:p w14:paraId="7F037608" w14:textId="77777777" w:rsidR="00CD6665" w:rsidRDefault="000F4DD0">
            <w:pPr>
              <w:jc w:val="center"/>
            </w:pPr>
            <w:r>
              <w:t>2</w:t>
            </w:r>
          </w:p>
        </w:tc>
      </w:tr>
      <w:tr w:rsidR="00CD6665" w14:paraId="695F509F" w14:textId="77777777">
        <w:tc>
          <w:tcPr>
            <w:tcW w:w="980" w:type="dxa"/>
            <w:vMerge w:val="restart"/>
            <w:tcBorders>
              <w:top w:val="single" w:sz="12" w:space="0" w:color="000000"/>
              <w:left w:val="single" w:sz="12" w:space="0" w:color="000000"/>
            </w:tcBorders>
          </w:tcPr>
          <w:p w14:paraId="5B4280B2" w14:textId="77777777" w:rsidR="00CD6665" w:rsidRDefault="000F4DD0">
            <w:pPr>
              <w:jc w:val="left"/>
            </w:pPr>
            <w:r>
              <w:t>Q7.1_7</w:t>
            </w:r>
          </w:p>
        </w:tc>
        <w:tc>
          <w:tcPr>
            <w:tcW w:w="4323" w:type="dxa"/>
            <w:vMerge w:val="restart"/>
            <w:tcBorders>
              <w:top w:val="single" w:sz="12" w:space="0" w:color="000000"/>
            </w:tcBorders>
          </w:tcPr>
          <w:p w14:paraId="21501112" w14:textId="77777777" w:rsidR="00CD6665" w:rsidRDefault="00000000">
            <w:pPr>
              <w:jc w:val="left"/>
            </w:pPr>
            <w:sdt>
              <w:sdtPr>
                <w:tag w:val="goog_rdk_29"/>
                <w:id w:val="-821021393"/>
              </w:sdtPr>
              <w:sdtContent>
                <w:r w:rsidR="000F4DD0">
                  <w:rPr>
                    <w:rFonts w:ascii="Arial" w:eastAsia="Arial" w:hAnsi="Arial" w:cs="Arial"/>
                    <w:color w:val="000000"/>
                  </w:rPr>
                  <w:t xml:space="preserve">Ați semnat o petiție </w:t>
                </w:r>
              </w:sdtContent>
            </w:sdt>
            <w:r w:rsidR="000F4DD0">
              <w:t>în ultimul an?</w:t>
            </w:r>
          </w:p>
        </w:tc>
        <w:tc>
          <w:tcPr>
            <w:tcW w:w="703" w:type="dxa"/>
            <w:tcBorders>
              <w:top w:val="single" w:sz="12" w:space="0" w:color="000000"/>
            </w:tcBorders>
          </w:tcPr>
          <w:p w14:paraId="17ABA24E" w14:textId="77777777" w:rsidR="00CD6665" w:rsidRDefault="000F4DD0">
            <w:pPr>
              <w:jc w:val="left"/>
            </w:pPr>
            <w:r>
              <w:t>Da</w:t>
            </w:r>
          </w:p>
        </w:tc>
        <w:tc>
          <w:tcPr>
            <w:tcW w:w="558" w:type="dxa"/>
            <w:tcBorders>
              <w:top w:val="single" w:sz="12" w:space="0" w:color="000000"/>
            </w:tcBorders>
          </w:tcPr>
          <w:p w14:paraId="2E7E37BE" w14:textId="77777777" w:rsidR="00CD6665" w:rsidRDefault="000F4DD0">
            <w:pPr>
              <w:jc w:val="center"/>
            </w:pPr>
            <w:r>
              <w:t>1</w:t>
            </w:r>
          </w:p>
        </w:tc>
        <w:tc>
          <w:tcPr>
            <w:tcW w:w="561" w:type="dxa"/>
            <w:tcBorders>
              <w:top w:val="single" w:sz="12" w:space="0" w:color="000000"/>
            </w:tcBorders>
          </w:tcPr>
          <w:p w14:paraId="3B2D50B6" w14:textId="77777777" w:rsidR="00CD6665" w:rsidRDefault="000F4DD0">
            <w:r>
              <w:t>🡺</w:t>
            </w:r>
          </w:p>
        </w:tc>
        <w:tc>
          <w:tcPr>
            <w:tcW w:w="2086" w:type="dxa"/>
            <w:tcBorders>
              <w:top w:val="single" w:sz="12" w:space="0" w:color="000000"/>
            </w:tcBorders>
          </w:tcPr>
          <w:p w14:paraId="547E240B" w14:textId="77777777" w:rsidR="00CD6665" w:rsidRDefault="000F4DD0">
            <w:r>
              <w:t>O singură dată</w:t>
            </w:r>
          </w:p>
        </w:tc>
        <w:tc>
          <w:tcPr>
            <w:tcW w:w="541" w:type="dxa"/>
            <w:tcBorders>
              <w:top w:val="single" w:sz="12" w:space="0" w:color="000000"/>
              <w:right w:val="single" w:sz="12" w:space="0" w:color="000000"/>
            </w:tcBorders>
          </w:tcPr>
          <w:p w14:paraId="0639903E" w14:textId="77777777" w:rsidR="00CD6665" w:rsidRDefault="000F4DD0">
            <w:pPr>
              <w:jc w:val="center"/>
            </w:pPr>
            <w:r>
              <w:t>1</w:t>
            </w:r>
          </w:p>
        </w:tc>
      </w:tr>
      <w:tr w:rsidR="00CD6665" w14:paraId="0F7E3D5A" w14:textId="77777777">
        <w:tc>
          <w:tcPr>
            <w:tcW w:w="980" w:type="dxa"/>
            <w:vMerge/>
            <w:tcBorders>
              <w:top w:val="single" w:sz="12" w:space="0" w:color="000000"/>
              <w:left w:val="single" w:sz="12" w:space="0" w:color="000000"/>
            </w:tcBorders>
          </w:tcPr>
          <w:p w14:paraId="08A4C326" w14:textId="77777777" w:rsidR="00CD6665" w:rsidRDefault="00CD66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</w:pPr>
          </w:p>
        </w:tc>
        <w:tc>
          <w:tcPr>
            <w:tcW w:w="4323" w:type="dxa"/>
            <w:vMerge/>
            <w:tcBorders>
              <w:top w:val="single" w:sz="12" w:space="0" w:color="000000"/>
            </w:tcBorders>
          </w:tcPr>
          <w:p w14:paraId="33DF450C" w14:textId="77777777" w:rsidR="00CD6665" w:rsidRDefault="00CD66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</w:pPr>
          </w:p>
        </w:tc>
        <w:tc>
          <w:tcPr>
            <w:tcW w:w="703" w:type="dxa"/>
            <w:tcBorders>
              <w:bottom w:val="single" w:sz="12" w:space="0" w:color="000000"/>
            </w:tcBorders>
          </w:tcPr>
          <w:p w14:paraId="1768B8B3" w14:textId="77777777" w:rsidR="00CD6665" w:rsidRDefault="000F4DD0">
            <w:pPr>
              <w:jc w:val="left"/>
            </w:pPr>
            <w:r>
              <w:t>Nu</w:t>
            </w:r>
          </w:p>
        </w:tc>
        <w:tc>
          <w:tcPr>
            <w:tcW w:w="558" w:type="dxa"/>
            <w:tcBorders>
              <w:bottom w:val="single" w:sz="12" w:space="0" w:color="000000"/>
            </w:tcBorders>
          </w:tcPr>
          <w:p w14:paraId="27826E9D" w14:textId="77777777" w:rsidR="00CD6665" w:rsidRDefault="000F4DD0">
            <w:pPr>
              <w:jc w:val="center"/>
            </w:pPr>
            <w:r>
              <w:t>2</w:t>
            </w:r>
          </w:p>
        </w:tc>
        <w:tc>
          <w:tcPr>
            <w:tcW w:w="561" w:type="dxa"/>
            <w:tcBorders>
              <w:bottom w:val="single" w:sz="12" w:space="0" w:color="000000"/>
            </w:tcBorders>
          </w:tcPr>
          <w:p w14:paraId="51DA50BB" w14:textId="77777777" w:rsidR="00CD6665" w:rsidRDefault="00000000">
            <w:sdt>
              <w:sdtPr>
                <w:tag w:val="goog_rdk_30"/>
                <w:id w:val="-1228824797"/>
              </w:sdtPr>
              <w:sdtContent>
                <w:r w:rsidR="000F4DD0">
                  <w:rPr>
                    <w:rFonts w:ascii="Arial Unicode MS" w:eastAsia="Arial Unicode MS" w:hAnsi="Arial Unicode MS" w:cs="Arial Unicode MS"/>
                  </w:rPr>
                  <w:t>┐</w:t>
                </w:r>
              </w:sdtContent>
            </w:sdt>
          </w:p>
        </w:tc>
        <w:tc>
          <w:tcPr>
            <w:tcW w:w="2086" w:type="dxa"/>
            <w:tcBorders>
              <w:bottom w:val="single" w:sz="12" w:space="0" w:color="000000"/>
            </w:tcBorders>
          </w:tcPr>
          <w:p w14:paraId="3F57EBA7" w14:textId="77777777" w:rsidR="00CD6665" w:rsidRDefault="000F4DD0">
            <w:r>
              <w:t>De mai multe ori</w:t>
            </w:r>
          </w:p>
        </w:tc>
        <w:tc>
          <w:tcPr>
            <w:tcW w:w="541" w:type="dxa"/>
            <w:tcBorders>
              <w:bottom w:val="single" w:sz="12" w:space="0" w:color="000000"/>
              <w:right w:val="single" w:sz="12" w:space="0" w:color="000000"/>
            </w:tcBorders>
          </w:tcPr>
          <w:p w14:paraId="2AF837B7" w14:textId="77777777" w:rsidR="00CD6665" w:rsidRDefault="000F4DD0">
            <w:pPr>
              <w:jc w:val="center"/>
            </w:pPr>
            <w:r>
              <w:t>2</w:t>
            </w:r>
          </w:p>
        </w:tc>
      </w:tr>
      <w:tr w:rsidR="00CD6665" w14:paraId="4BD575B6" w14:textId="77777777">
        <w:tc>
          <w:tcPr>
            <w:tcW w:w="980" w:type="dxa"/>
            <w:vMerge w:val="restart"/>
            <w:tcBorders>
              <w:top w:val="single" w:sz="12" w:space="0" w:color="000000"/>
              <w:left w:val="single" w:sz="12" w:space="0" w:color="000000"/>
            </w:tcBorders>
          </w:tcPr>
          <w:p w14:paraId="79045F50" w14:textId="77777777" w:rsidR="00CD6665" w:rsidRDefault="000F4DD0">
            <w:pPr>
              <w:jc w:val="left"/>
            </w:pPr>
            <w:r>
              <w:t>Q7.1_8</w:t>
            </w:r>
          </w:p>
        </w:tc>
        <w:tc>
          <w:tcPr>
            <w:tcW w:w="4323" w:type="dxa"/>
            <w:vMerge w:val="restart"/>
            <w:tcBorders>
              <w:top w:val="single" w:sz="12" w:space="0" w:color="000000"/>
            </w:tcBorders>
          </w:tcPr>
          <w:p w14:paraId="37C9740D" w14:textId="77777777" w:rsidR="00CD6665" w:rsidRDefault="000F4DD0">
            <w:pPr>
              <w:jc w:val="left"/>
            </w:pPr>
            <w:r>
              <w:rPr>
                <w:color w:val="000000"/>
              </w:rPr>
              <w:t xml:space="preserve">Ați luat parte la o grevă </w:t>
            </w:r>
            <w:r>
              <w:t>în ultimul an?</w:t>
            </w:r>
          </w:p>
        </w:tc>
        <w:tc>
          <w:tcPr>
            <w:tcW w:w="703" w:type="dxa"/>
            <w:tcBorders>
              <w:top w:val="single" w:sz="12" w:space="0" w:color="000000"/>
            </w:tcBorders>
          </w:tcPr>
          <w:p w14:paraId="4675F774" w14:textId="77777777" w:rsidR="00CD6665" w:rsidRDefault="000F4DD0">
            <w:pPr>
              <w:jc w:val="left"/>
            </w:pPr>
            <w:r>
              <w:t>Da</w:t>
            </w:r>
          </w:p>
        </w:tc>
        <w:tc>
          <w:tcPr>
            <w:tcW w:w="558" w:type="dxa"/>
            <w:tcBorders>
              <w:top w:val="single" w:sz="12" w:space="0" w:color="000000"/>
            </w:tcBorders>
          </w:tcPr>
          <w:p w14:paraId="36A30A16" w14:textId="77777777" w:rsidR="00CD6665" w:rsidRDefault="000F4DD0">
            <w:pPr>
              <w:jc w:val="center"/>
            </w:pPr>
            <w:r>
              <w:t>1</w:t>
            </w:r>
          </w:p>
        </w:tc>
        <w:tc>
          <w:tcPr>
            <w:tcW w:w="561" w:type="dxa"/>
            <w:tcBorders>
              <w:top w:val="single" w:sz="12" w:space="0" w:color="000000"/>
            </w:tcBorders>
          </w:tcPr>
          <w:p w14:paraId="27C6CBE1" w14:textId="77777777" w:rsidR="00CD6665" w:rsidRDefault="000F4DD0">
            <w:r>
              <w:t>🡺</w:t>
            </w:r>
          </w:p>
        </w:tc>
        <w:tc>
          <w:tcPr>
            <w:tcW w:w="2086" w:type="dxa"/>
            <w:tcBorders>
              <w:top w:val="single" w:sz="12" w:space="0" w:color="000000"/>
            </w:tcBorders>
          </w:tcPr>
          <w:p w14:paraId="10884112" w14:textId="77777777" w:rsidR="00CD6665" w:rsidRDefault="000F4DD0">
            <w:r>
              <w:t>O singură dată</w:t>
            </w:r>
          </w:p>
        </w:tc>
        <w:tc>
          <w:tcPr>
            <w:tcW w:w="541" w:type="dxa"/>
            <w:tcBorders>
              <w:top w:val="single" w:sz="12" w:space="0" w:color="000000"/>
              <w:right w:val="single" w:sz="12" w:space="0" w:color="000000"/>
            </w:tcBorders>
          </w:tcPr>
          <w:p w14:paraId="56350A35" w14:textId="77777777" w:rsidR="00CD6665" w:rsidRDefault="000F4DD0">
            <w:pPr>
              <w:jc w:val="center"/>
            </w:pPr>
            <w:r>
              <w:t>1</w:t>
            </w:r>
          </w:p>
        </w:tc>
      </w:tr>
      <w:tr w:rsidR="00CD6665" w14:paraId="7A63DB44" w14:textId="77777777">
        <w:tc>
          <w:tcPr>
            <w:tcW w:w="980" w:type="dxa"/>
            <w:vMerge/>
            <w:tcBorders>
              <w:top w:val="single" w:sz="12" w:space="0" w:color="000000"/>
              <w:left w:val="single" w:sz="12" w:space="0" w:color="000000"/>
            </w:tcBorders>
          </w:tcPr>
          <w:p w14:paraId="57119484" w14:textId="77777777" w:rsidR="00CD6665" w:rsidRDefault="00CD66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</w:pPr>
          </w:p>
        </w:tc>
        <w:tc>
          <w:tcPr>
            <w:tcW w:w="4323" w:type="dxa"/>
            <w:vMerge/>
            <w:tcBorders>
              <w:top w:val="single" w:sz="12" w:space="0" w:color="000000"/>
            </w:tcBorders>
          </w:tcPr>
          <w:p w14:paraId="587B7E25" w14:textId="77777777" w:rsidR="00CD6665" w:rsidRDefault="00CD66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</w:pPr>
          </w:p>
        </w:tc>
        <w:tc>
          <w:tcPr>
            <w:tcW w:w="703" w:type="dxa"/>
            <w:tcBorders>
              <w:bottom w:val="single" w:sz="12" w:space="0" w:color="000000"/>
            </w:tcBorders>
          </w:tcPr>
          <w:p w14:paraId="14A32464" w14:textId="77777777" w:rsidR="00CD6665" w:rsidRDefault="000F4DD0">
            <w:pPr>
              <w:jc w:val="left"/>
            </w:pPr>
            <w:r>
              <w:t>Nu</w:t>
            </w:r>
          </w:p>
        </w:tc>
        <w:tc>
          <w:tcPr>
            <w:tcW w:w="558" w:type="dxa"/>
            <w:tcBorders>
              <w:bottom w:val="single" w:sz="12" w:space="0" w:color="000000"/>
            </w:tcBorders>
          </w:tcPr>
          <w:p w14:paraId="51B7C6BA" w14:textId="77777777" w:rsidR="00CD6665" w:rsidRDefault="000F4DD0">
            <w:pPr>
              <w:jc w:val="center"/>
            </w:pPr>
            <w:r>
              <w:t>2</w:t>
            </w:r>
          </w:p>
        </w:tc>
        <w:tc>
          <w:tcPr>
            <w:tcW w:w="561" w:type="dxa"/>
            <w:tcBorders>
              <w:bottom w:val="single" w:sz="12" w:space="0" w:color="000000"/>
            </w:tcBorders>
          </w:tcPr>
          <w:p w14:paraId="124FA278" w14:textId="77777777" w:rsidR="00CD6665" w:rsidRDefault="00000000">
            <w:sdt>
              <w:sdtPr>
                <w:tag w:val="goog_rdk_31"/>
                <w:id w:val="2114621550"/>
              </w:sdtPr>
              <w:sdtContent>
                <w:r w:rsidR="000F4DD0">
                  <w:rPr>
                    <w:rFonts w:ascii="Arial Unicode MS" w:eastAsia="Arial Unicode MS" w:hAnsi="Arial Unicode MS" w:cs="Arial Unicode MS"/>
                  </w:rPr>
                  <w:t>┐</w:t>
                </w:r>
              </w:sdtContent>
            </w:sdt>
          </w:p>
        </w:tc>
        <w:tc>
          <w:tcPr>
            <w:tcW w:w="2086" w:type="dxa"/>
            <w:tcBorders>
              <w:bottom w:val="single" w:sz="12" w:space="0" w:color="000000"/>
            </w:tcBorders>
          </w:tcPr>
          <w:p w14:paraId="1418815B" w14:textId="77777777" w:rsidR="00CD6665" w:rsidRDefault="000F4DD0">
            <w:r>
              <w:t>De mai multe ori</w:t>
            </w:r>
          </w:p>
        </w:tc>
        <w:tc>
          <w:tcPr>
            <w:tcW w:w="541" w:type="dxa"/>
            <w:tcBorders>
              <w:bottom w:val="single" w:sz="12" w:space="0" w:color="000000"/>
              <w:right w:val="single" w:sz="12" w:space="0" w:color="000000"/>
            </w:tcBorders>
          </w:tcPr>
          <w:p w14:paraId="0B273689" w14:textId="77777777" w:rsidR="00CD6665" w:rsidRDefault="000F4DD0">
            <w:pPr>
              <w:jc w:val="center"/>
            </w:pPr>
            <w:r>
              <w:t>2</w:t>
            </w:r>
          </w:p>
        </w:tc>
      </w:tr>
      <w:tr w:rsidR="00CD6665" w14:paraId="5AEB89BD" w14:textId="77777777">
        <w:tc>
          <w:tcPr>
            <w:tcW w:w="980" w:type="dxa"/>
            <w:vMerge w:val="restart"/>
            <w:tcBorders>
              <w:top w:val="single" w:sz="12" w:space="0" w:color="000000"/>
              <w:left w:val="single" w:sz="12" w:space="0" w:color="000000"/>
            </w:tcBorders>
          </w:tcPr>
          <w:p w14:paraId="63DFB411" w14:textId="77777777" w:rsidR="00CD6665" w:rsidRDefault="000F4DD0">
            <w:pPr>
              <w:jc w:val="left"/>
            </w:pPr>
            <w:r>
              <w:t>Q7.1_9</w:t>
            </w:r>
          </w:p>
        </w:tc>
        <w:tc>
          <w:tcPr>
            <w:tcW w:w="4323" w:type="dxa"/>
            <w:vMerge w:val="restart"/>
            <w:tcBorders>
              <w:top w:val="single" w:sz="12" w:space="0" w:color="000000"/>
            </w:tcBorders>
          </w:tcPr>
          <w:p w14:paraId="180BCD77" w14:textId="77777777" w:rsidR="00CD6665" w:rsidRDefault="000F4DD0">
            <w:pPr>
              <w:jc w:val="left"/>
            </w:pPr>
            <w:r>
              <w:rPr>
                <w:color w:val="000000"/>
              </w:rPr>
              <w:t xml:space="preserve">Ați participat la o demonstrație publică </w:t>
            </w:r>
            <w:r>
              <w:t>în ultimul an?</w:t>
            </w:r>
          </w:p>
        </w:tc>
        <w:tc>
          <w:tcPr>
            <w:tcW w:w="703" w:type="dxa"/>
            <w:tcBorders>
              <w:top w:val="single" w:sz="12" w:space="0" w:color="000000"/>
            </w:tcBorders>
          </w:tcPr>
          <w:p w14:paraId="17D6072E" w14:textId="77777777" w:rsidR="00CD6665" w:rsidRDefault="000F4DD0">
            <w:pPr>
              <w:jc w:val="left"/>
            </w:pPr>
            <w:r>
              <w:t>Da</w:t>
            </w:r>
          </w:p>
        </w:tc>
        <w:tc>
          <w:tcPr>
            <w:tcW w:w="558" w:type="dxa"/>
            <w:tcBorders>
              <w:top w:val="single" w:sz="12" w:space="0" w:color="000000"/>
            </w:tcBorders>
          </w:tcPr>
          <w:p w14:paraId="08DE24FD" w14:textId="77777777" w:rsidR="00CD6665" w:rsidRDefault="000F4DD0">
            <w:pPr>
              <w:jc w:val="center"/>
            </w:pPr>
            <w:r>
              <w:t>1</w:t>
            </w:r>
          </w:p>
        </w:tc>
        <w:tc>
          <w:tcPr>
            <w:tcW w:w="561" w:type="dxa"/>
            <w:tcBorders>
              <w:top w:val="single" w:sz="12" w:space="0" w:color="000000"/>
            </w:tcBorders>
          </w:tcPr>
          <w:p w14:paraId="4D3DB701" w14:textId="77777777" w:rsidR="00CD6665" w:rsidRDefault="000F4DD0">
            <w:r>
              <w:t>🡺</w:t>
            </w:r>
          </w:p>
        </w:tc>
        <w:tc>
          <w:tcPr>
            <w:tcW w:w="2086" w:type="dxa"/>
            <w:tcBorders>
              <w:top w:val="single" w:sz="12" w:space="0" w:color="000000"/>
            </w:tcBorders>
          </w:tcPr>
          <w:p w14:paraId="53A28AF0" w14:textId="77777777" w:rsidR="00CD6665" w:rsidRDefault="000F4DD0">
            <w:r>
              <w:t>O singură dată</w:t>
            </w:r>
          </w:p>
        </w:tc>
        <w:tc>
          <w:tcPr>
            <w:tcW w:w="541" w:type="dxa"/>
            <w:tcBorders>
              <w:top w:val="single" w:sz="12" w:space="0" w:color="000000"/>
              <w:right w:val="single" w:sz="12" w:space="0" w:color="000000"/>
            </w:tcBorders>
          </w:tcPr>
          <w:p w14:paraId="1DB8F068" w14:textId="77777777" w:rsidR="00CD6665" w:rsidRDefault="000F4DD0">
            <w:pPr>
              <w:jc w:val="center"/>
            </w:pPr>
            <w:r>
              <w:t>1</w:t>
            </w:r>
          </w:p>
        </w:tc>
      </w:tr>
      <w:tr w:rsidR="00CD6665" w14:paraId="638582A8" w14:textId="77777777">
        <w:tc>
          <w:tcPr>
            <w:tcW w:w="980" w:type="dxa"/>
            <w:vMerge/>
            <w:tcBorders>
              <w:top w:val="single" w:sz="12" w:space="0" w:color="000000"/>
              <w:left w:val="single" w:sz="12" w:space="0" w:color="000000"/>
            </w:tcBorders>
          </w:tcPr>
          <w:p w14:paraId="19100E33" w14:textId="77777777" w:rsidR="00CD6665" w:rsidRDefault="00CD66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</w:pPr>
          </w:p>
        </w:tc>
        <w:tc>
          <w:tcPr>
            <w:tcW w:w="4323" w:type="dxa"/>
            <w:vMerge/>
            <w:tcBorders>
              <w:top w:val="single" w:sz="12" w:space="0" w:color="000000"/>
            </w:tcBorders>
          </w:tcPr>
          <w:p w14:paraId="17FD7BA5" w14:textId="77777777" w:rsidR="00CD6665" w:rsidRDefault="00CD66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</w:pPr>
          </w:p>
        </w:tc>
        <w:tc>
          <w:tcPr>
            <w:tcW w:w="703" w:type="dxa"/>
            <w:tcBorders>
              <w:bottom w:val="single" w:sz="12" w:space="0" w:color="000000"/>
            </w:tcBorders>
          </w:tcPr>
          <w:p w14:paraId="727D167F" w14:textId="77777777" w:rsidR="00CD6665" w:rsidRDefault="000F4DD0">
            <w:pPr>
              <w:jc w:val="left"/>
            </w:pPr>
            <w:r>
              <w:t>Nu</w:t>
            </w:r>
          </w:p>
        </w:tc>
        <w:tc>
          <w:tcPr>
            <w:tcW w:w="558" w:type="dxa"/>
            <w:tcBorders>
              <w:bottom w:val="single" w:sz="12" w:space="0" w:color="000000"/>
            </w:tcBorders>
          </w:tcPr>
          <w:p w14:paraId="43D4F0C3" w14:textId="77777777" w:rsidR="00CD6665" w:rsidRDefault="000F4DD0">
            <w:pPr>
              <w:jc w:val="center"/>
            </w:pPr>
            <w:r>
              <w:t>2</w:t>
            </w:r>
          </w:p>
        </w:tc>
        <w:tc>
          <w:tcPr>
            <w:tcW w:w="561" w:type="dxa"/>
            <w:tcBorders>
              <w:bottom w:val="single" w:sz="12" w:space="0" w:color="000000"/>
            </w:tcBorders>
          </w:tcPr>
          <w:p w14:paraId="5B252E99" w14:textId="77777777" w:rsidR="00CD6665" w:rsidRDefault="00000000">
            <w:sdt>
              <w:sdtPr>
                <w:tag w:val="goog_rdk_32"/>
                <w:id w:val="1666591439"/>
              </w:sdtPr>
              <w:sdtContent>
                <w:r w:rsidR="000F4DD0">
                  <w:rPr>
                    <w:rFonts w:ascii="Arial Unicode MS" w:eastAsia="Arial Unicode MS" w:hAnsi="Arial Unicode MS" w:cs="Arial Unicode MS"/>
                  </w:rPr>
                  <w:t>┐</w:t>
                </w:r>
              </w:sdtContent>
            </w:sdt>
          </w:p>
        </w:tc>
        <w:tc>
          <w:tcPr>
            <w:tcW w:w="2086" w:type="dxa"/>
            <w:tcBorders>
              <w:bottom w:val="single" w:sz="12" w:space="0" w:color="000000"/>
            </w:tcBorders>
          </w:tcPr>
          <w:p w14:paraId="3C79818B" w14:textId="77777777" w:rsidR="00CD6665" w:rsidRDefault="000F4DD0">
            <w:r>
              <w:t>De mai multe ori</w:t>
            </w:r>
          </w:p>
        </w:tc>
        <w:tc>
          <w:tcPr>
            <w:tcW w:w="541" w:type="dxa"/>
            <w:tcBorders>
              <w:bottom w:val="single" w:sz="12" w:space="0" w:color="000000"/>
              <w:right w:val="single" w:sz="12" w:space="0" w:color="000000"/>
            </w:tcBorders>
          </w:tcPr>
          <w:p w14:paraId="1C6B82CC" w14:textId="77777777" w:rsidR="00CD6665" w:rsidRDefault="000F4DD0">
            <w:pPr>
              <w:jc w:val="center"/>
            </w:pPr>
            <w:r>
              <w:t>2</w:t>
            </w:r>
          </w:p>
        </w:tc>
      </w:tr>
      <w:tr w:rsidR="00CD6665" w14:paraId="02F6A93D" w14:textId="77777777">
        <w:tc>
          <w:tcPr>
            <w:tcW w:w="980" w:type="dxa"/>
            <w:vMerge w:val="restart"/>
            <w:tcBorders>
              <w:top w:val="single" w:sz="12" w:space="0" w:color="000000"/>
              <w:left w:val="single" w:sz="12" w:space="0" w:color="000000"/>
            </w:tcBorders>
          </w:tcPr>
          <w:p w14:paraId="13F249DD" w14:textId="77777777" w:rsidR="00CD6665" w:rsidRDefault="000F4DD0">
            <w:pPr>
              <w:jc w:val="left"/>
            </w:pPr>
            <w:r>
              <w:t>Q7.1_10</w:t>
            </w:r>
          </w:p>
        </w:tc>
        <w:tc>
          <w:tcPr>
            <w:tcW w:w="4323" w:type="dxa"/>
            <w:vMerge w:val="restart"/>
            <w:tcBorders>
              <w:top w:val="single" w:sz="12" w:space="0" w:color="000000"/>
            </w:tcBorders>
          </w:tcPr>
          <w:p w14:paraId="51086D2A" w14:textId="77777777" w:rsidR="00CD6665" w:rsidRDefault="000F4DD0">
            <w:pPr>
              <w:jc w:val="left"/>
            </w:pPr>
            <w:r>
              <w:rPr>
                <w:color w:val="000000"/>
              </w:rPr>
              <w:t xml:space="preserve">Ați donat pentru susținerea unei publicații: ziar, revistă, site online </w:t>
            </w:r>
            <w:r>
              <w:t>în ultimul an?</w:t>
            </w:r>
          </w:p>
        </w:tc>
        <w:tc>
          <w:tcPr>
            <w:tcW w:w="703" w:type="dxa"/>
            <w:tcBorders>
              <w:top w:val="single" w:sz="12" w:space="0" w:color="000000"/>
            </w:tcBorders>
          </w:tcPr>
          <w:p w14:paraId="4B50C1D8" w14:textId="77777777" w:rsidR="00CD6665" w:rsidRDefault="000F4DD0">
            <w:pPr>
              <w:jc w:val="left"/>
            </w:pPr>
            <w:r>
              <w:t>Da</w:t>
            </w:r>
          </w:p>
        </w:tc>
        <w:tc>
          <w:tcPr>
            <w:tcW w:w="558" w:type="dxa"/>
            <w:tcBorders>
              <w:top w:val="single" w:sz="12" w:space="0" w:color="000000"/>
            </w:tcBorders>
          </w:tcPr>
          <w:p w14:paraId="74295049" w14:textId="77777777" w:rsidR="00CD6665" w:rsidRDefault="000F4DD0">
            <w:pPr>
              <w:jc w:val="center"/>
            </w:pPr>
            <w:r>
              <w:t>1</w:t>
            </w:r>
          </w:p>
        </w:tc>
        <w:tc>
          <w:tcPr>
            <w:tcW w:w="561" w:type="dxa"/>
            <w:tcBorders>
              <w:top w:val="single" w:sz="12" w:space="0" w:color="000000"/>
            </w:tcBorders>
          </w:tcPr>
          <w:p w14:paraId="6FF9F209" w14:textId="77777777" w:rsidR="00CD6665" w:rsidRDefault="000F4DD0">
            <w:r>
              <w:t>🡺</w:t>
            </w:r>
          </w:p>
        </w:tc>
        <w:tc>
          <w:tcPr>
            <w:tcW w:w="2086" w:type="dxa"/>
            <w:tcBorders>
              <w:top w:val="single" w:sz="12" w:space="0" w:color="000000"/>
            </w:tcBorders>
          </w:tcPr>
          <w:p w14:paraId="62C7244D" w14:textId="77777777" w:rsidR="00CD6665" w:rsidRDefault="000F4DD0">
            <w:r>
              <w:t>O singură dată</w:t>
            </w:r>
          </w:p>
        </w:tc>
        <w:tc>
          <w:tcPr>
            <w:tcW w:w="541" w:type="dxa"/>
            <w:tcBorders>
              <w:top w:val="single" w:sz="12" w:space="0" w:color="000000"/>
              <w:right w:val="single" w:sz="12" w:space="0" w:color="000000"/>
            </w:tcBorders>
          </w:tcPr>
          <w:p w14:paraId="0CC88082" w14:textId="77777777" w:rsidR="00CD6665" w:rsidRDefault="000F4DD0">
            <w:pPr>
              <w:jc w:val="center"/>
            </w:pPr>
            <w:r>
              <w:t>1</w:t>
            </w:r>
          </w:p>
        </w:tc>
      </w:tr>
      <w:tr w:rsidR="00CD6665" w14:paraId="574F38D0" w14:textId="77777777">
        <w:tc>
          <w:tcPr>
            <w:tcW w:w="980" w:type="dxa"/>
            <w:vMerge/>
            <w:tcBorders>
              <w:top w:val="single" w:sz="12" w:space="0" w:color="000000"/>
              <w:left w:val="single" w:sz="12" w:space="0" w:color="000000"/>
            </w:tcBorders>
          </w:tcPr>
          <w:p w14:paraId="4BC72A81" w14:textId="77777777" w:rsidR="00CD6665" w:rsidRDefault="00CD66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</w:pPr>
          </w:p>
        </w:tc>
        <w:tc>
          <w:tcPr>
            <w:tcW w:w="4323" w:type="dxa"/>
            <w:vMerge/>
            <w:tcBorders>
              <w:top w:val="single" w:sz="12" w:space="0" w:color="000000"/>
            </w:tcBorders>
          </w:tcPr>
          <w:p w14:paraId="32B66A30" w14:textId="77777777" w:rsidR="00CD6665" w:rsidRDefault="00CD66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</w:pPr>
          </w:p>
        </w:tc>
        <w:tc>
          <w:tcPr>
            <w:tcW w:w="703" w:type="dxa"/>
            <w:tcBorders>
              <w:bottom w:val="single" w:sz="12" w:space="0" w:color="000000"/>
            </w:tcBorders>
          </w:tcPr>
          <w:p w14:paraId="1B147D52" w14:textId="77777777" w:rsidR="00CD6665" w:rsidRDefault="000F4DD0">
            <w:pPr>
              <w:jc w:val="left"/>
            </w:pPr>
            <w:r>
              <w:t>Nu</w:t>
            </w:r>
          </w:p>
        </w:tc>
        <w:tc>
          <w:tcPr>
            <w:tcW w:w="558" w:type="dxa"/>
            <w:tcBorders>
              <w:bottom w:val="single" w:sz="12" w:space="0" w:color="000000"/>
            </w:tcBorders>
          </w:tcPr>
          <w:p w14:paraId="7C186A02" w14:textId="77777777" w:rsidR="00CD6665" w:rsidRDefault="000F4DD0">
            <w:pPr>
              <w:jc w:val="center"/>
            </w:pPr>
            <w:r>
              <w:t>2</w:t>
            </w:r>
          </w:p>
        </w:tc>
        <w:tc>
          <w:tcPr>
            <w:tcW w:w="561" w:type="dxa"/>
            <w:tcBorders>
              <w:bottom w:val="single" w:sz="12" w:space="0" w:color="000000"/>
            </w:tcBorders>
          </w:tcPr>
          <w:p w14:paraId="4FA7C9E8" w14:textId="77777777" w:rsidR="00CD6665" w:rsidRDefault="00000000">
            <w:sdt>
              <w:sdtPr>
                <w:tag w:val="goog_rdk_33"/>
                <w:id w:val="869522604"/>
              </w:sdtPr>
              <w:sdtContent>
                <w:r w:rsidR="000F4DD0">
                  <w:rPr>
                    <w:rFonts w:ascii="Arial Unicode MS" w:eastAsia="Arial Unicode MS" w:hAnsi="Arial Unicode MS" w:cs="Arial Unicode MS"/>
                  </w:rPr>
                  <w:t>┐</w:t>
                </w:r>
              </w:sdtContent>
            </w:sdt>
          </w:p>
        </w:tc>
        <w:tc>
          <w:tcPr>
            <w:tcW w:w="2086" w:type="dxa"/>
            <w:tcBorders>
              <w:bottom w:val="single" w:sz="12" w:space="0" w:color="000000"/>
            </w:tcBorders>
          </w:tcPr>
          <w:p w14:paraId="72F9BACB" w14:textId="77777777" w:rsidR="00CD6665" w:rsidRDefault="000F4DD0">
            <w:r>
              <w:t>De mai multe ori</w:t>
            </w:r>
          </w:p>
        </w:tc>
        <w:tc>
          <w:tcPr>
            <w:tcW w:w="541" w:type="dxa"/>
            <w:tcBorders>
              <w:bottom w:val="single" w:sz="12" w:space="0" w:color="000000"/>
              <w:right w:val="single" w:sz="12" w:space="0" w:color="000000"/>
            </w:tcBorders>
          </w:tcPr>
          <w:p w14:paraId="71800510" w14:textId="77777777" w:rsidR="00CD6665" w:rsidRDefault="000F4DD0">
            <w:pPr>
              <w:jc w:val="center"/>
            </w:pPr>
            <w:r>
              <w:t>2</w:t>
            </w:r>
          </w:p>
        </w:tc>
      </w:tr>
    </w:tbl>
    <w:p w14:paraId="15436319" w14:textId="77777777" w:rsidR="00CD6665" w:rsidRDefault="00CD6665">
      <w:pPr>
        <w:rPr>
          <w:color w:val="4F81BD"/>
        </w:rPr>
      </w:pPr>
    </w:p>
    <w:p w14:paraId="553D8043" w14:textId="77777777" w:rsidR="00CD6665" w:rsidRDefault="00000000">
      <w:pPr>
        <w:rPr>
          <w:color w:val="4F81BD"/>
        </w:rPr>
      </w:pPr>
      <w:sdt>
        <w:sdtPr>
          <w:tag w:val="goog_rdk_34"/>
          <w:id w:val="-1332498262"/>
        </w:sdtPr>
        <w:sdtContent>
          <w:r w:rsidR="000F4DD0">
            <w:rPr>
              <w:rFonts w:ascii="Arial" w:eastAsia="Arial" w:hAnsi="Arial" w:cs="Arial"/>
              <w:color w:val="4F81BD"/>
            </w:rPr>
            <w:t>Pentru toți respondenții</w:t>
          </w:r>
        </w:sdtContent>
      </w:sdt>
    </w:p>
    <w:p w14:paraId="336E5D70" w14:textId="77777777" w:rsidR="00CD6665" w:rsidRDefault="000F4DD0">
      <w:pPr>
        <w:spacing w:line="276" w:lineRule="auto"/>
        <w:ind w:right="162"/>
      </w:pPr>
      <w:r>
        <w:t>Q8. În ce măsură credeți că organizațiile neguvernamentale din România ar trebui ... ?</w:t>
      </w:r>
    </w:p>
    <w:tbl>
      <w:tblPr>
        <w:tblStyle w:val="a4"/>
        <w:tblW w:w="96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3325"/>
        <w:gridCol w:w="1234"/>
        <w:gridCol w:w="1080"/>
        <w:gridCol w:w="1081"/>
        <w:gridCol w:w="1080"/>
        <w:gridCol w:w="1192"/>
      </w:tblGrid>
      <w:tr w:rsidR="00CD6665" w14:paraId="4053CB8D" w14:textId="77777777">
        <w:tc>
          <w:tcPr>
            <w:tcW w:w="704" w:type="dxa"/>
          </w:tcPr>
          <w:p w14:paraId="2C035606" w14:textId="77777777" w:rsidR="00CD6665" w:rsidRDefault="00CD6665">
            <w:pPr>
              <w:rPr>
                <w:b/>
              </w:rPr>
            </w:pPr>
          </w:p>
        </w:tc>
        <w:tc>
          <w:tcPr>
            <w:tcW w:w="3325" w:type="dxa"/>
            <w:vAlign w:val="center"/>
          </w:tcPr>
          <w:p w14:paraId="1707F0D6" w14:textId="77777777" w:rsidR="00CD6665" w:rsidRDefault="00CD6665">
            <w:pPr>
              <w:jc w:val="center"/>
              <w:rPr>
                <w:b/>
              </w:rPr>
            </w:pPr>
          </w:p>
        </w:tc>
        <w:tc>
          <w:tcPr>
            <w:tcW w:w="1234" w:type="dxa"/>
            <w:vAlign w:val="center"/>
          </w:tcPr>
          <w:p w14:paraId="26AEEE40" w14:textId="77777777" w:rsidR="00CD6665" w:rsidRDefault="000F4DD0">
            <w:pPr>
              <w:jc w:val="center"/>
            </w:pPr>
            <w:r>
              <w:t>Foarte mică măsură</w:t>
            </w:r>
          </w:p>
        </w:tc>
        <w:tc>
          <w:tcPr>
            <w:tcW w:w="1080" w:type="dxa"/>
            <w:vAlign w:val="center"/>
          </w:tcPr>
          <w:p w14:paraId="1FF6E30C" w14:textId="77777777" w:rsidR="00CD6665" w:rsidRDefault="000F4DD0">
            <w:pPr>
              <w:jc w:val="center"/>
            </w:pPr>
            <w:r>
              <w:t>Mică măsură</w:t>
            </w:r>
          </w:p>
        </w:tc>
        <w:tc>
          <w:tcPr>
            <w:tcW w:w="1081" w:type="dxa"/>
            <w:vAlign w:val="center"/>
          </w:tcPr>
          <w:p w14:paraId="5D70F602" w14:textId="77777777" w:rsidR="00CD6665" w:rsidRDefault="000F4DD0">
            <w:pPr>
              <w:jc w:val="center"/>
            </w:pPr>
            <w:r>
              <w:t>Mare măsură</w:t>
            </w:r>
          </w:p>
        </w:tc>
        <w:tc>
          <w:tcPr>
            <w:tcW w:w="1080" w:type="dxa"/>
            <w:vAlign w:val="center"/>
          </w:tcPr>
          <w:p w14:paraId="519AA2D6" w14:textId="77777777" w:rsidR="00CD6665" w:rsidRDefault="000F4DD0">
            <w:pPr>
              <w:jc w:val="center"/>
            </w:pPr>
            <w:r>
              <w:t>Foarte mare măsură</w:t>
            </w:r>
          </w:p>
        </w:tc>
        <w:tc>
          <w:tcPr>
            <w:tcW w:w="1192" w:type="dxa"/>
            <w:vAlign w:val="center"/>
          </w:tcPr>
          <w:p w14:paraId="3465CC1A" w14:textId="77777777" w:rsidR="00CD6665" w:rsidRDefault="000F4DD0">
            <w:pPr>
              <w:keepNext/>
              <w:keepLines/>
              <w:jc w:val="center"/>
              <w:rPr>
                <w:i/>
                <w:color w:val="FF0000"/>
              </w:rPr>
            </w:pPr>
            <w:r>
              <w:rPr>
                <w:i/>
                <w:color w:val="FF0000"/>
              </w:rPr>
              <w:t xml:space="preserve">Nu știu Nu răspund </w:t>
            </w:r>
          </w:p>
        </w:tc>
      </w:tr>
      <w:tr w:rsidR="00CD6665" w14:paraId="3AF9C3CB" w14:textId="77777777">
        <w:tc>
          <w:tcPr>
            <w:tcW w:w="704" w:type="dxa"/>
          </w:tcPr>
          <w:p w14:paraId="69B4AC59" w14:textId="77777777" w:rsidR="00CD6665" w:rsidRDefault="000F4DD0">
            <w:r>
              <w:t>Q8_1</w:t>
            </w:r>
          </w:p>
        </w:tc>
        <w:tc>
          <w:tcPr>
            <w:tcW w:w="3325" w:type="dxa"/>
            <w:vAlign w:val="center"/>
          </w:tcPr>
          <w:p w14:paraId="5344C126" w14:textId="77777777" w:rsidR="00CD6665" w:rsidRDefault="000F4DD0">
            <w:pPr>
              <w:jc w:val="left"/>
            </w:pPr>
            <w:r>
              <w:t>.. să îi ajute pe cei aflați în nevoie</w:t>
            </w:r>
          </w:p>
        </w:tc>
        <w:tc>
          <w:tcPr>
            <w:tcW w:w="1234" w:type="dxa"/>
            <w:vAlign w:val="center"/>
          </w:tcPr>
          <w:p w14:paraId="0FB2C173" w14:textId="77777777" w:rsidR="00CD6665" w:rsidRDefault="000F4DD0">
            <w:pPr>
              <w:jc w:val="center"/>
            </w:pPr>
            <w:r>
              <w:t>1</w:t>
            </w:r>
          </w:p>
        </w:tc>
        <w:tc>
          <w:tcPr>
            <w:tcW w:w="1080" w:type="dxa"/>
            <w:vAlign w:val="center"/>
          </w:tcPr>
          <w:p w14:paraId="57B408CE" w14:textId="77777777" w:rsidR="00CD6665" w:rsidRDefault="000F4DD0">
            <w:pPr>
              <w:jc w:val="center"/>
            </w:pPr>
            <w:r>
              <w:t>2</w:t>
            </w:r>
          </w:p>
        </w:tc>
        <w:tc>
          <w:tcPr>
            <w:tcW w:w="1081" w:type="dxa"/>
            <w:vAlign w:val="center"/>
          </w:tcPr>
          <w:p w14:paraId="30C2B13C" w14:textId="77777777" w:rsidR="00CD6665" w:rsidRDefault="000F4DD0">
            <w:pPr>
              <w:jc w:val="center"/>
            </w:pPr>
            <w:r>
              <w:t>3</w:t>
            </w:r>
          </w:p>
        </w:tc>
        <w:tc>
          <w:tcPr>
            <w:tcW w:w="1080" w:type="dxa"/>
            <w:vAlign w:val="center"/>
          </w:tcPr>
          <w:p w14:paraId="381621F0" w14:textId="77777777" w:rsidR="00CD6665" w:rsidRDefault="000F4DD0">
            <w:pPr>
              <w:jc w:val="center"/>
            </w:pPr>
            <w:r>
              <w:t>4</w:t>
            </w:r>
          </w:p>
        </w:tc>
        <w:tc>
          <w:tcPr>
            <w:tcW w:w="1192" w:type="dxa"/>
            <w:vAlign w:val="center"/>
          </w:tcPr>
          <w:p w14:paraId="4420D78B" w14:textId="77777777" w:rsidR="00CD6665" w:rsidRDefault="000F4DD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98</w:t>
            </w:r>
          </w:p>
        </w:tc>
      </w:tr>
      <w:tr w:rsidR="00CD6665" w14:paraId="250E869F" w14:textId="77777777">
        <w:tc>
          <w:tcPr>
            <w:tcW w:w="704" w:type="dxa"/>
          </w:tcPr>
          <w:p w14:paraId="1AD9037D" w14:textId="77777777" w:rsidR="00CD6665" w:rsidRDefault="000F4DD0">
            <w:r>
              <w:t>Q8_2</w:t>
            </w:r>
          </w:p>
        </w:tc>
        <w:tc>
          <w:tcPr>
            <w:tcW w:w="3325" w:type="dxa"/>
            <w:vAlign w:val="center"/>
          </w:tcPr>
          <w:p w14:paraId="1267837E" w14:textId="77777777" w:rsidR="00CD6665" w:rsidRDefault="000F4DD0">
            <w:pPr>
              <w:jc w:val="left"/>
            </w:pPr>
            <w:r>
              <w:t>... să organizeze oamenii pentru a face lucruri împreună</w:t>
            </w:r>
          </w:p>
        </w:tc>
        <w:tc>
          <w:tcPr>
            <w:tcW w:w="1234" w:type="dxa"/>
            <w:vAlign w:val="center"/>
          </w:tcPr>
          <w:p w14:paraId="282C2B47" w14:textId="77777777" w:rsidR="00CD6665" w:rsidRDefault="000F4DD0">
            <w:pPr>
              <w:jc w:val="center"/>
            </w:pPr>
            <w:r>
              <w:t>1</w:t>
            </w:r>
          </w:p>
        </w:tc>
        <w:tc>
          <w:tcPr>
            <w:tcW w:w="1080" w:type="dxa"/>
            <w:vAlign w:val="center"/>
          </w:tcPr>
          <w:p w14:paraId="4185069A" w14:textId="77777777" w:rsidR="00CD6665" w:rsidRDefault="000F4DD0">
            <w:pPr>
              <w:jc w:val="center"/>
            </w:pPr>
            <w:r>
              <w:t>2</w:t>
            </w:r>
          </w:p>
        </w:tc>
        <w:tc>
          <w:tcPr>
            <w:tcW w:w="1081" w:type="dxa"/>
            <w:vAlign w:val="center"/>
          </w:tcPr>
          <w:p w14:paraId="275B2A8C" w14:textId="77777777" w:rsidR="00CD6665" w:rsidRDefault="000F4DD0">
            <w:pPr>
              <w:jc w:val="center"/>
            </w:pPr>
            <w:r>
              <w:t>3</w:t>
            </w:r>
          </w:p>
        </w:tc>
        <w:tc>
          <w:tcPr>
            <w:tcW w:w="1080" w:type="dxa"/>
            <w:vAlign w:val="center"/>
          </w:tcPr>
          <w:p w14:paraId="6F7C0636" w14:textId="77777777" w:rsidR="00CD6665" w:rsidRDefault="000F4DD0">
            <w:pPr>
              <w:jc w:val="center"/>
            </w:pPr>
            <w:r>
              <w:t>4</w:t>
            </w:r>
          </w:p>
        </w:tc>
        <w:tc>
          <w:tcPr>
            <w:tcW w:w="1192" w:type="dxa"/>
            <w:vAlign w:val="center"/>
          </w:tcPr>
          <w:p w14:paraId="04073F28" w14:textId="77777777" w:rsidR="00CD6665" w:rsidRDefault="000F4DD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98</w:t>
            </w:r>
          </w:p>
        </w:tc>
      </w:tr>
      <w:tr w:rsidR="00CD6665" w14:paraId="4FF5D180" w14:textId="77777777">
        <w:trPr>
          <w:trHeight w:val="358"/>
        </w:trPr>
        <w:tc>
          <w:tcPr>
            <w:tcW w:w="704" w:type="dxa"/>
          </w:tcPr>
          <w:p w14:paraId="394F583B" w14:textId="77777777" w:rsidR="00CD6665" w:rsidRDefault="000F4DD0">
            <w:r>
              <w:t>Q8_3</w:t>
            </w:r>
          </w:p>
        </w:tc>
        <w:tc>
          <w:tcPr>
            <w:tcW w:w="3325" w:type="dxa"/>
            <w:vAlign w:val="center"/>
          </w:tcPr>
          <w:p w14:paraId="33F89A70" w14:textId="77777777" w:rsidR="00CD6665" w:rsidRDefault="000F4DD0">
            <w:pPr>
              <w:jc w:val="left"/>
            </w:pPr>
            <w:r>
              <w:t>... să verifice ce fac guvernanții</w:t>
            </w:r>
          </w:p>
        </w:tc>
        <w:tc>
          <w:tcPr>
            <w:tcW w:w="1234" w:type="dxa"/>
            <w:vAlign w:val="center"/>
          </w:tcPr>
          <w:p w14:paraId="63498DB5" w14:textId="77777777" w:rsidR="00CD6665" w:rsidRDefault="000F4DD0">
            <w:pPr>
              <w:jc w:val="center"/>
            </w:pPr>
            <w:r>
              <w:t>1</w:t>
            </w:r>
          </w:p>
        </w:tc>
        <w:tc>
          <w:tcPr>
            <w:tcW w:w="1080" w:type="dxa"/>
            <w:vAlign w:val="center"/>
          </w:tcPr>
          <w:p w14:paraId="17CE3C7C" w14:textId="77777777" w:rsidR="00CD6665" w:rsidRDefault="000F4DD0">
            <w:pPr>
              <w:jc w:val="center"/>
            </w:pPr>
            <w:r>
              <w:t>2</w:t>
            </w:r>
          </w:p>
        </w:tc>
        <w:tc>
          <w:tcPr>
            <w:tcW w:w="1081" w:type="dxa"/>
            <w:vAlign w:val="center"/>
          </w:tcPr>
          <w:p w14:paraId="5DF331D1" w14:textId="77777777" w:rsidR="00CD6665" w:rsidRDefault="000F4DD0">
            <w:pPr>
              <w:jc w:val="center"/>
            </w:pPr>
            <w:r>
              <w:t>3</w:t>
            </w:r>
          </w:p>
        </w:tc>
        <w:tc>
          <w:tcPr>
            <w:tcW w:w="1080" w:type="dxa"/>
            <w:vAlign w:val="center"/>
          </w:tcPr>
          <w:p w14:paraId="55CB17C9" w14:textId="77777777" w:rsidR="00CD6665" w:rsidRDefault="000F4DD0">
            <w:pPr>
              <w:jc w:val="center"/>
            </w:pPr>
            <w:r>
              <w:t>4</w:t>
            </w:r>
          </w:p>
        </w:tc>
        <w:tc>
          <w:tcPr>
            <w:tcW w:w="1192" w:type="dxa"/>
            <w:vAlign w:val="center"/>
          </w:tcPr>
          <w:p w14:paraId="6B5C5355" w14:textId="77777777" w:rsidR="00CD6665" w:rsidRDefault="000F4DD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98</w:t>
            </w:r>
          </w:p>
        </w:tc>
      </w:tr>
      <w:tr w:rsidR="00CD6665" w14:paraId="25C56696" w14:textId="77777777">
        <w:trPr>
          <w:trHeight w:val="526"/>
        </w:trPr>
        <w:tc>
          <w:tcPr>
            <w:tcW w:w="704" w:type="dxa"/>
          </w:tcPr>
          <w:p w14:paraId="2472EB73" w14:textId="77777777" w:rsidR="00CD6665" w:rsidRDefault="000F4DD0">
            <w:r>
              <w:t>Q8_4</w:t>
            </w:r>
          </w:p>
        </w:tc>
        <w:tc>
          <w:tcPr>
            <w:tcW w:w="3325" w:type="dxa"/>
            <w:vAlign w:val="center"/>
          </w:tcPr>
          <w:p w14:paraId="67BF6D59" w14:textId="77777777" w:rsidR="00CD6665" w:rsidRDefault="000F4DD0">
            <w:pPr>
              <w:jc w:val="left"/>
            </w:pPr>
            <w:r>
              <w:t>... să contribuie la elaborarea legilor și a altor acte normative</w:t>
            </w:r>
          </w:p>
        </w:tc>
        <w:tc>
          <w:tcPr>
            <w:tcW w:w="1234" w:type="dxa"/>
            <w:vAlign w:val="center"/>
          </w:tcPr>
          <w:p w14:paraId="35D2CF9E" w14:textId="77777777" w:rsidR="00CD6665" w:rsidRDefault="000F4DD0">
            <w:pPr>
              <w:jc w:val="center"/>
            </w:pPr>
            <w:r>
              <w:t>1</w:t>
            </w:r>
          </w:p>
        </w:tc>
        <w:tc>
          <w:tcPr>
            <w:tcW w:w="1080" w:type="dxa"/>
            <w:vAlign w:val="center"/>
          </w:tcPr>
          <w:p w14:paraId="7373A388" w14:textId="77777777" w:rsidR="00CD6665" w:rsidRDefault="000F4DD0">
            <w:pPr>
              <w:jc w:val="center"/>
            </w:pPr>
            <w:r>
              <w:t>2</w:t>
            </w:r>
          </w:p>
        </w:tc>
        <w:tc>
          <w:tcPr>
            <w:tcW w:w="1081" w:type="dxa"/>
            <w:vAlign w:val="center"/>
          </w:tcPr>
          <w:p w14:paraId="36558F05" w14:textId="77777777" w:rsidR="00CD6665" w:rsidRDefault="000F4DD0">
            <w:pPr>
              <w:jc w:val="center"/>
            </w:pPr>
            <w:r>
              <w:t>3</w:t>
            </w:r>
          </w:p>
        </w:tc>
        <w:tc>
          <w:tcPr>
            <w:tcW w:w="1080" w:type="dxa"/>
            <w:vAlign w:val="center"/>
          </w:tcPr>
          <w:p w14:paraId="0B5C7AFA" w14:textId="77777777" w:rsidR="00CD6665" w:rsidRDefault="000F4DD0">
            <w:pPr>
              <w:jc w:val="center"/>
            </w:pPr>
            <w:r>
              <w:t>4</w:t>
            </w:r>
          </w:p>
        </w:tc>
        <w:tc>
          <w:tcPr>
            <w:tcW w:w="1192" w:type="dxa"/>
            <w:vAlign w:val="center"/>
          </w:tcPr>
          <w:p w14:paraId="75E67939" w14:textId="77777777" w:rsidR="00CD6665" w:rsidRDefault="000F4DD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98</w:t>
            </w:r>
          </w:p>
        </w:tc>
      </w:tr>
    </w:tbl>
    <w:p w14:paraId="20FD4B1B" w14:textId="77777777" w:rsidR="00CD6665" w:rsidRDefault="00CD6665">
      <w:pPr>
        <w:rPr>
          <w:sz w:val="18"/>
          <w:szCs w:val="18"/>
        </w:rPr>
      </w:pPr>
    </w:p>
    <w:p w14:paraId="303710A5" w14:textId="77777777" w:rsidR="00CD6665" w:rsidRDefault="000F4DD0">
      <w:r>
        <w:t>Q9. Vă voi citi niște propoziții. Pentru fiecare vă rog să-mi spuneți dacă se potrivește complet cu părerea dvs., se potrivește oarecum, nu prea se potrivește sau nu se potrivește deloc.</w:t>
      </w:r>
    </w:p>
    <w:tbl>
      <w:tblPr>
        <w:tblStyle w:val="a5"/>
        <w:tblW w:w="97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3260"/>
        <w:gridCol w:w="1134"/>
        <w:gridCol w:w="1134"/>
        <w:gridCol w:w="1162"/>
        <w:gridCol w:w="1191"/>
        <w:gridCol w:w="1191"/>
      </w:tblGrid>
      <w:tr w:rsidR="00CD6665" w14:paraId="3D180C2C" w14:textId="77777777"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B864882" w14:textId="77777777" w:rsidR="00CD6665" w:rsidRDefault="00CD6665">
            <w:pPr>
              <w:jc w:val="center"/>
              <w:rPr>
                <w:color w:val="5B9BD5"/>
              </w:rPr>
            </w:pPr>
          </w:p>
          <w:p w14:paraId="79987066" w14:textId="77777777" w:rsidR="00CD6665" w:rsidRDefault="000F4DD0">
            <w:pPr>
              <w:jc w:val="center"/>
              <w:rPr>
                <w:b/>
              </w:rPr>
            </w:pPr>
            <w:r>
              <w:rPr>
                <w:color w:val="5B9BD5"/>
              </w:rPr>
              <w:t>Răspuns unic pe rând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vAlign w:val="center"/>
          </w:tcPr>
          <w:p w14:paraId="681CFCB4" w14:textId="77777777" w:rsidR="00CD6665" w:rsidRDefault="00000000">
            <w:pPr>
              <w:jc w:val="center"/>
            </w:pPr>
            <w:sdt>
              <w:sdtPr>
                <w:tag w:val="goog_rdk_35"/>
                <w:id w:val="-63609585"/>
              </w:sdtPr>
              <w:sdtContent>
                <w:r w:rsidR="000F4DD0">
                  <w:rPr>
                    <w:rFonts w:ascii="Arial" w:eastAsia="Arial" w:hAnsi="Arial" w:cs="Arial"/>
                  </w:rPr>
                  <w:t>Se potrivește complet</w:t>
                </w:r>
              </w:sdtContent>
            </w:sdt>
          </w:p>
        </w:tc>
        <w:tc>
          <w:tcPr>
            <w:tcW w:w="1134" w:type="dxa"/>
            <w:vAlign w:val="center"/>
          </w:tcPr>
          <w:p w14:paraId="3B1764C6" w14:textId="77777777" w:rsidR="00CD6665" w:rsidRDefault="00000000">
            <w:pPr>
              <w:jc w:val="center"/>
            </w:pPr>
            <w:sdt>
              <w:sdtPr>
                <w:tag w:val="goog_rdk_36"/>
                <w:id w:val="1640273825"/>
              </w:sdtPr>
              <w:sdtContent>
                <w:r w:rsidR="000F4DD0">
                  <w:rPr>
                    <w:rFonts w:ascii="Arial" w:eastAsia="Arial" w:hAnsi="Arial" w:cs="Arial"/>
                  </w:rPr>
                  <w:t>Se potrivește oarecum</w:t>
                </w:r>
              </w:sdtContent>
            </w:sdt>
          </w:p>
        </w:tc>
        <w:tc>
          <w:tcPr>
            <w:tcW w:w="1162" w:type="dxa"/>
            <w:vAlign w:val="center"/>
          </w:tcPr>
          <w:p w14:paraId="0B81E28A" w14:textId="77777777" w:rsidR="00CD6665" w:rsidRDefault="00000000">
            <w:pPr>
              <w:jc w:val="center"/>
            </w:pPr>
            <w:sdt>
              <w:sdtPr>
                <w:tag w:val="goog_rdk_37"/>
                <w:id w:val="-1704819108"/>
              </w:sdtPr>
              <w:sdtContent>
                <w:r w:rsidR="000F4DD0">
                  <w:rPr>
                    <w:rFonts w:ascii="Arial" w:eastAsia="Arial" w:hAnsi="Arial" w:cs="Arial"/>
                  </w:rPr>
                  <w:t>Nu prea se potrivește</w:t>
                </w:r>
              </w:sdtContent>
            </w:sdt>
          </w:p>
        </w:tc>
        <w:tc>
          <w:tcPr>
            <w:tcW w:w="1191" w:type="dxa"/>
            <w:vAlign w:val="center"/>
          </w:tcPr>
          <w:p w14:paraId="10DC7D1C" w14:textId="77777777" w:rsidR="00CD6665" w:rsidRDefault="00000000">
            <w:pPr>
              <w:jc w:val="center"/>
            </w:pPr>
            <w:sdt>
              <w:sdtPr>
                <w:tag w:val="goog_rdk_38"/>
                <w:id w:val="1819732241"/>
              </w:sdtPr>
              <w:sdtContent>
                <w:r w:rsidR="000F4DD0">
                  <w:rPr>
                    <w:rFonts w:ascii="Arial" w:eastAsia="Arial" w:hAnsi="Arial" w:cs="Arial"/>
                  </w:rPr>
                  <w:t>Nu se potrivește deloc</w:t>
                </w:r>
              </w:sdtContent>
            </w:sdt>
          </w:p>
        </w:tc>
        <w:tc>
          <w:tcPr>
            <w:tcW w:w="1191" w:type="dxa"/>
            <w:vAlign w:val="center"/>
          </w:tcPr>
          <w:p w14:paraId="75B85EC1" w14:textId="77777777" w:rsidR="00CD6665" w:rsidRDefault="000F4DD0">
            <w:pPr>
              <w:jc w:val="center"/>
              <w:rPr>
                <w:i/>
                <w:color w:val="FF0000"/>
              </w:rPr>
            </w:pPr>
            <w:r>
              <w:rPr>
                <w:i/>
                <w:color w:val="FF0000"/>
              </w:rPr>
              <w:t>Nu știu / Nu răspund</w:t>
            </w:r>
          </w:p>
        </w:tc>
      </w:tr>
      <w:tr w:rsidR="00CD6665" w14:paraId="48174017" w14:textId="77777777">
        <w:tc>
          <w:tcPr>
            <w:tcW w:w="709" w:type="dxa"/>
          </w:tcPr>
          <w:p w14:paraId="5E97C9C7" w14:textId="77777777" w:rsidR="00CD6665" w:rsidRDefault="000F4DD0">
            <w:pPr>
              <w:jc w:val="left"/>
            </w:pPr>
            <w:r>
              <w:t>Q9_1</w:t>
            </w:r>
          </w:p>
        </w:tc>
        <w:tc>
          <w:tcPr>
            <w:tcW w:w="3260" w:type="dxa"/>
          </w:tcPr>
          <w:p w14:paraId="0024B050" w14:textId="77777777" w:rsidR="00CD6665" w:rsidRDefault="000F4DD0">
            <w:pPr>
              <w:jc w:val="left"/>
            </w:pPr>
            <w:r>
              <w:t>Organizațiile neguvernamentale urmăresc mai degrabă scopurile propriilor membri decât obiective de interes general.</w:t>
            </w:r>
          </w:p>
        </w:tc>
        <w:tc>
          <w:tcPr>
            <w:tcW w:w="1134" w:type="dxa"/>
            <w:vAlign w:val="center"/>
          </w:tcPr>
          <w:p w14:paraId="1A8C9873" w14:textId="77777777" w:rsidR="00CD6665" w:rsidRDefault="000F4DD0">
            <w:pPr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14:paraId="1EC12DC7" w14:textId="77777777" w:rsidR="00CD6665" w:rsidRDefault="000F4DD0">
            <w:pPr>
              <w:jc w:val="center"/>
            </w:pPr>
            <w:r>
              <w:t>3</w:t>
            </w:r>
          </w:p>
        </w:tc>
        <w:tc>
          <w:tcPr>
            <w:tcW w:w="1162" w:type="dxa"/>
            <w:vAlign w:val="center"/>
          </w:tcPr>
          <w:p w14:paraId="7405DD66" w14:textId="77777777" w:rsidR="00CD6665" w:rsidRDefault="000F4DD0">
            <w:pPr>
              <w:jc w:val="center"/>
            </w:pPr>
            <w:r>
              <w:t>2</w:t>
            </w:r>
          </w:p>
        </w:tc>
        <w:tc>
          <w:tcPr>
            <w:tcW w:w="1191" w:type="dxa"/>
            <w:vAlign w:val="center"/>
          </w:tcPr>
          <w:p w14:paraId="200B879F" w14:textId="77777777" w:rsidR="00CD6665" w:rsidRDefault="000F4DD0">
            <w:pPr>
              <w:jc w:val="center"/>
            </w:pPr>
            <w:r>
              <w:t>1</w:t>
            </w:r>
          </w:p>
        </w:tc>
        <w:tc>
          <w:tcPr>
            <w:tcW w:w="1191" w:type="dxa"/>
            <w:vAlign w:val="center"/>
          </w:tcPr>
          <w:p w14:paraId="755E9216" w14:textId="77777777" w:rsidR="00CD6665" w:rsidRDefault="000F4DD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98</w:t>
            </w:r>
          </w:p>
        </w:tc>
      </w:tr>
      <w:tr w:rsidR="00CD6665" w14:paraId="67C75B95" w14:textId="77777777">
        <w:tc>
          <w:tcPr>
            <w:tcW w:w="709" w:type="dxa"/>
          </w:tcPr>
          <w:p w14:paraId="3F0293FD" w14:textId="77777777" w:rsidR="00CD6665" w:rsidRDefault="000F4DD0">
            <w:pPr>
              <w:jc w:val="left"/>
            </w:pPr>
            <w:r>
              <w:t>Q9_2</w:t>
            </w:r>
          </w:p>
        </w:tc>
        <w:tc>
          <w:tcPr>
            <w:tcW w:w="3260" w:type="dxa"/>
          </w:tcPr>
          <w:p w14:paraId="60F41E62" w14:textId="77777777" w:rsidR="00CD6665" w:rsidRDefault="000F4DD0">
            <w:pPr>
              <w:jc w:val="left"/>
            </w:pPr>
            <w:r>
              <w:t>Organizațiile neguvernamentale au împiedicat de multe ori politicienii să abuzeze de pozițiile lor.</w:t>
            </w:r>
          </w:p>
        </w:tc>
        <w:tc>
          <w:tcPr>
            <w:tcW w:w="1134" w:type="dxa"/>
            <w:vAlign w:val="center"/>
          </w:tcPr>
          <w:p w14:paraId="103E8EC4" w14:textId="77777777" w:rsidR="00CD6665" w:rsidRDefault="000F4DD0">
            <w:pPr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14:paraId="4AF79DAA" w14:textId="77777777" w:rsidR="00CD6665" w:rsidRDefault="000F4DD0">
            <w:pPr>
              <w:jc w:val="center"/>
            </w:pPr>
            <w:r>
              <w:t>3</w:t>
            </w:r>
          </w:p>
        </w:tc>
        <w:tc>
          <w:tcPr>
            <w:tcW w:w="1162" w:type="dxa"/>
            <w:vAlign w:val="center"/>
          </w:tcPr>
          <w:p w14:paraId="18685FE5" w14:textId="77777777" w:rsidR="00CD6665" w:rsidRDefault="000F4DD0">
            <w:pPr>
              <w:jc w:val="center"/>
            </w:pPr>
            <w:r>
              <w:t>2</w:t>
            </w:r>
          </w:p>
        </w:tc>
        <w:tc>
          <w:tcPr>
            <w:tcW w:w="1191" w:type="dxa"/>
            <w:vAlign w:val="center"/>
          </w:tcPr>
          <w:p w14:paraId="7733A58F" w14:textId="77777777" w:rsidR="00CD6665" w:rsidRDefault="000F4DD0">
            <w:pPr>
              <w:jc w:val="center"/>
            </w:pPr>
            <w:r>
              <w:t>1</w:t>
            </w:r>
          </w:p>
        </w:tc>
        <w:tc>
          <w:tcPr>
            <w:tcW w:w="1191" w:type="dxa"/>
            <w:vAlign w:val="center"/>
          </w:tcPr>
          <w:p w14:paraId="13636932" w14:textId="77777777" w:rsidR="00CD6665" w:rsidRDefault="000F4DD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98</w:t>
            </w:r>
          </w:p>
        </w:tc>
      </w:tr>
      <w:tr w:rsidR="00CD6665" w14:paraId="2679E039" w14:textId="77777777">
        <w:trPr>
          <w:trHeight w:val="777"/>
        </w:trPr>
        <w:tc>
          <w:tcPr>
            <w:tcW w:w="709" w:type="dxa"/>
          </w:tcPr>
          <w:p w14:paraId="66115AB6" w14:textId="77777777" w:rsidR="00CD6665" w:rsidRDefault="000F4DD0">
            <w:pPr>
              <w:jc w:val="left"/>
            </w:pPr>
            <w:r>
              <w:t>Q9_3</w:t>
            </w:r>
          </w:p>
        </w:tc>
        <w:tc>
          <w:tcPr>
            <w:tcW w:w="3260" w:type="dxa"/>
          </w:tcPr>
          <w:p w14:paraId="42D1F46C" w14:textId="77777777" w:rsidR="00CD6665" w:rsidRDefault="00000000">
            <w:pPr>
              <w:jc w:val="left"/>
            </w:pPr>
            <w:sdt>
              <w:sdtPr>
                <w:tag w:val="goog_rdk_39"/>
                <w:id w:val="-1736849779"/>
              </w:sdtPr>
              <w:sdtContent>
                <w:r w:rsidR="000F4DD0">
                  <w:rPr>
                    <w:rFonts w:ascii="Arial" w:eastAsia="Arial" w:hAnsi="Arial" w:cs="Arial"/>
                  </w:rPr>
                  <w:t>Cele mai multe organizații neguvernamentale au fost create pentru a evita plata unor taxe.</w:t>
                </w:r>
              </w:sdtContent>
            </w:sdt>
          </w:p>
        </w:tc>
        <w:tc>
          <w:tcPr>
            <w:tcW w:w="1134" w:type="dxa"/>
            <w:vAlign w:val="center"/>
          </w:tcPr>
          <w:p w14:paraId="0B9ABA30" w14:textId="77777777" w:rsidR="00CD6665" w:rsidRDefault="000F4DD0">
            <w:pPr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14:paraId="49E58CF1" w14:textId="77777777" w:rsidR="00CD6665" w:rsidRDefault="000F4DD0">
            <w:pPr>
              <w:jc w:val="center"/>
            </w:pPr>
            <w:r>
              <w:t>3</w:t>
            </w:r>
          </w:p>
        </w:tc>
        <w:tc>
          <w:tcPr>
            <w:tcW w:w="1162" w:type="dxa"/>
            <w:vAlign w:val="center"/>
          </w:tcPr>
          <w:p w14:paraId="065CDAA9" w14:textId="77777777" w:rsidR="00CD6665" w:rsidRDefault="000F4DD0">
            <w:pPr>
              <w:jc w:val="center"/>
            </w:pPr>
            <w:r>
              <w:t>2</w:t>
            </w:r>
          </w:p>
        </w:tc>
        <w:tc>
          <w:tcPr>
            <w:tcW w:w="1191" w:type="dxa"/>
            <w:vAlign w:val="center"/>
          </w:tcPr>
          <w:p w14:paraId="333D4875" w14:textId="77777777" w:rsidR="00CD6665" w:rsidRDefault="000F4DD0">
            <w:pPr>
              <w:jc w:val="center"/>
            </w:pPr>
            <w:r>
              <w:t>1</w:t>
            </w:r>
          </w:p>
        </w:tc>
        <w:tc>
          <w:tcPr>
            <w:tcW w:w="1191" w:type="dxa"/>
            <w:vAlign w:val="center"/>
          </w:tcPr>
          <w:p w14:paraId="511179C8" w14:textId="77777777" w:rsidR="00CD6665" w:rsidRDefault="000F4DD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98</w:t>
            </w:r>
          </w:p>
        </w:tc>
      </w:tr>
      <w:tr w:rsidR="00CD6665" w14:paraId="121D4B52" w14:textId="77777777">
        <w:trPr>
          <w:trHeight w:val="170"/>
        </w:trPr>
        <w:tc>
          <w:tcPr>
            <w:tcW w:w="709" w:type="dxa"/>
          </w:tcPr>
          <w:p w14:paraId="2C9BBA22" w14:textId="77777777" w:rsidR="00CD6665" w:rsidRDefault="000F4DD0">
            <w:pPr>
              <w:jc w:val="left"/>
            </w:pPr>
            <w:r>
              <w:t>Q9_4</w:t>
            </w:r>
          </w:p>
        </w:tc>
        <w:tc>
          <w:tcPr>
            <w:tcW w:w="3260" w:type="dxa"/>
          </w:tcPr>
          <w:p w14:paraId="6D407281" w14:textId="77777777" w:rsidR="00CD6665" w:rsidRDefault="000F4DD0">
            <w:pPr>
              <w:jc w:val="left"/>
            </w:pPr>
            <w:r>
              <w:t>ONG-urile sunt controlate din străinătate.</w:t>
            </w:r>
          </w:p>
        </w:tc>
        <w:tc>
          <w:tcPr>
            <w:tcW w:w="1134" w:type="dxa"/>
            <w:vAlign w:val="center"/>
          </w:tcPr>
          <w:p w14:paraId="5C75BBFE" w14:textId="77777777" w:rsidR="00CD6665" w:rsidRDefault="000F4DD0">
            <w:pPr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14:paraId="2BB9E64D" w14:textId="77777777" w:rsidR="00CD6665" w:rsidRDefault="000F4DD0">
            <w:pPr>
              <w:jc w:val="center"/>
            </w:pPr>
            <w:r>
              <w:t>3</w:t>
            </w:r>
          </w:p>
        </w:tc>
        <w:tc>
          <w:tcPr>
            <w:tcW w:w="1162" w:type="dxa"/>
            <w:vAlign w:val="center"/>
          </w:tcPr>
          <w:p w14:paraId="15C4E873" w14:textId="77777777" w:rsidR="00CD6665" w:rsidRDefault="000F4DD0">
            <w:pPr>
              <w:jc w:val="center"/>
            </w:pPr>
            <w:r>
              <w:t>2</w:t>
            </w:r>
          </w:p>
        </w:tc>
        <w:tc>
          <w:tcPr>
            <w:tcW w:w="1191" w:type="dxa"/>
            <w:vAlign w:val="center"/>
          </w:tcPr>
          <w:p w14:paraId="3E163A67" w14:textId="77777777" w:rsidR="00CD6665" w:rsidRDefault="000F4DD0">
            <w:pPr>
              <w:jc w:val="center"/>
            </w:pPr>
            <w:r>
              <w:t>1</w:t>
            </w:r>
          </w:p>
        </w:tc>
        <w:tc>
          <w:tcPr>
            <w:tcW w:w="1191" w:type="dxa"/>
            <w:vAlign w:val="center"/>
          </w:tcPr>
          <w:p w14:paraId="75CB44DA" w14:textId="77777777" w:rsidR="00CD6665" w:rsidRDefault="000F4DD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98</w:t>
            </w:r>
          </w:p>
        </w:tc>
      </w:tr>
      <w:tr w:rsidR="00CD6665" w14:paraId="6FE7C60C" w14:textId="77777777">
        <w:trPr>
          <w:trHeight w:val="170"/>
        </w:trPr>
        <w:tc>
          <w:tcPr>
            <w:tcW w:w="709" w:type="dxa"/>
          </w:tcPr>
          <w:p w14:paraId="08DF4077" w14:textId="77777777" w:rsidR="00CD6665" w:rsidRDefault="000F4D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</w:pPr>
            <w:r>
              <w:t>Q9_5</w:t>
            </w:r>
          </w:p>
        </w:tc>
        <w:tc>
          <w:tcPr>
            <w:tcW w:w="3260" w:type="dxa"/>
          </w:tcPr>
          <w:p w14:paraId="77B8C721" w14:textId="77777777" w:rsidR="00CD6665" w:rsidRDefault="000F4D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</w:pPr>
            <w:r>
              <w:t>ONG-urile se implică acolo unde statul nu reușește să facă schimbările necesare</w:t>
            </w:r>
          </w:p>
        </w:tc>
        <w:tc>
          <w:tcPr>
            <w:tcW w:w="1134" w:type="dxa"/>
            <w:vAlign w:val="center"/>
          </w:tcPr>
          <w:p w14:paraId="06BC3C25" w14:textId="77777777" w:rsidR="00CD6665" w:rsidRDefault="000F4DD0">
            <w:pPr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14:paraId="7E5C145B" w14:textId="77777777" w:rsidR="00CD6665" w:rsidRDefault="000F4DD0">
            <w:pPr>
              <w:jc w:val="center"/>
            </w:pPr>
            <w:r>
              <w:t>3</w:t>
            </w:r>
          </w:p>
        </w:tc>
        <w:tc>
          <w:tcPr>
            <w:tcW w:w="1162" w:type="dxa"/>
            <w:vAlign w:val="center"/>
          </w:tcPr>
          <w:p w14:paraId="2D85DAC0" w14:textId="77777777" w:rsidR="00CD6665" w:rsidRDefault="000F4DD0">
            <w:pPr>
              <w:jc w:val="center"/>
            </w:pPr>
            <w:r>
              <w:t>2</w:t>
            </w:r>
          </w:p>
        </w:tc>
        <w:tc>
          <w:tcPr>
            <w:tcW w:w="1191" w:type="dxa"/>
            <w:vAlign w:val="center"/>
          </w:tcPr>
          <w:p w14:paraId="0325BC9D" w14:textId="77777777" w:rsidR="00CD6665" w:rsidRDefault="000F4DD0">
            <w:pPr>
              <w:jc w:val="center"/>
            </w:pPr>
            <w:r>
              <w:t>1</w:t>
            </w:r>
          </w:p>
        </w:tc>
        <w:tc>
          <w:tcPr>
            <w:tcW w:w="1191" w:type="dxa"/>
            <w:vAlign w:val="center"/>
          </w:tcPr>
          <w:p w14:paraId="59C183BD" w14:textId="77777777" w:rsidR="00CD6665" w:rsidRDefault="000F4DD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98</w:t>
            </w:r>
          </w:p>
        </w:tc>
      </w:tr>
      <w:tr w:rsidR="00CD6665" w14:paraId="0E785C9A" w14:textId="77777777">
        <w:trPr>
          <w:trHeight w:val="170"/>
        </w:trPr>
        <w:tc>
          <w:tcPr>
            <w:tcW w:w="709" w:type="dxa"/>
          </w:tcPr>
          <w:p w14:paraId="29A5A9C8" w14:textId="77777777" w:rsidR="00CD6665" w:rsidRDefault="000F4D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</w:pPr>
            <w:r>
              <w:lastRenderedPageBreak/>
              <w:t>Q9_6</w:t>
            </w:r>
          </w:p>
        </w:tc>
        <w:tc>
          <w:tcPr>
            <w:tcW w:w="3260" w:type="dxa"/>
          </w:tcPr>
          <w:p w14:paraId="536F1507" w14:textId="77777777" w:rsidR="00CD6665" w:rsidRDefault="000F4D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</w:pPr>
            <w:r>
              <w:t>O societate democratică nu poate funcționa fără ONG-uri</w:t>
            </w:r>
          </w:p>
        </w:tc>
        <w:tc>
          <w:tcPr>
            <w:tcW w:w="1134" w:type="dxa"/>
            <w:vAlign w:val="center"/>
          </w:tcPr>
          <w:p w14:paraId="6786904C" w14:textId="77777777" w:rsidR="00CD6665" w:rsidRDefault="000F4DD0">
            <w:pPr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14:paraId="305A9CE3" w14:textId="77777777" w:rsidR="00CD6665" w:rsidRDefault="000F4DD0">
            <w:pPr>
              <w:jc w:val="center"/>
            </w:pPr>
            <w:r>
              <w:t>3</w:t>
            </w:r>
          </w:p>
        </w:tc>
        <w:tc>
          <w:tcPr>
            <w:tcW w:w="1162" w:type="dxa"/>
            <w:vAlign w:val="center"/>
          </w:tcPr>
          <w:p w14:paraId="1F416BCF" w14:textId="77777777" w:rsidR="00CD6665" w:rsidRDefault="000F4DD0">
            <w:pPr>
              <w:jc w:val="center"/>
            </w:pPr>
            <w:r>
              <w:t>2</w:t>
            </w:r>
          </w:p>
        </w:tc>
        <w:tc>
          <w:tcPr>
            <w:tcW w:w="1191" w:type="dxa"/>
            <w:vAlign w:val="center"/>
          </w:tcPr>
          <w:p w14:paraId="2BD1B8A5" w14:textId="77777777" w:rsidR="00CD6665" w:rsidRDefault="000F4DD0">
            <w:pPr>
              <w:jc w:val="center"/>
            </w:pPr>
            <w:r>
              <w:t>1</w:t>
            </w:r>
          </w:p>
        </w:tc>
        <w:tc>
          <w:tcPr>
            <w:tcW w:w="1191" w:type="dxa"/>
            <w:vAlign w:val="center"/>
          </w:tcPr>
          <w:p w14:paraId="27A5609E" w14:textId="77777777" w:rsidR="00CD6665" w:rsidRDefault="000F4DD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98</w:t>
            </w:r>
          </w:p>
        </w:tc>
      </w:tr>
      <w:tr w:rsidR="00CD6665" w14:paraId="628CB27E" w14:textId="77777777">
        <w:trPr>
          <w:trHeight w:val="1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53332" w14:textId="77777777" w:rsidR="00CD6665" w:rsidRDefault="000F4D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</w:pPr>
            <w:r>
              <w:t>Q9_7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9E84C" w14:textId="77777777" w:rsidR="00CD6665" w:rsidRDefault="000F4D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</w:pPr>
            <w:r>
              <w:t>România ar avea de câștigat dacă pe piața internă ar fi mai puține companii străine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216B00" w14:textId="77777777" w:rsidR="00CD6665" w:rsidRDefault="000F4DD0">
            <w:pPr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2AC19" w14:textId="77777777" w:rsidR="00CD6665" w:rsidRDefault="000F4DD0">
            <w:pPr>
              <w:jc w:val="center"/>
            </w:pPr>
            <w:r>
              <w:t>3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137C4" w14:textId="77777777" w:rsidR="00CD6665" w:rsidRDefault="000F4DD0">
            <w:pPr>
              <w:jc w:val="center"/>
            </w:pPr>
            <w:r>
              <w:t>2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51745" w14:textId="77777777" w:rsidR="00CD6665" w:rsidRDefault="000F4DD0">
            <w:pPr>
              <w:jc w:val="center"/>
            </w:pPr>
            <w:r>
              <w:t>1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A8D54" w14:textId="77777777" w:rsidR="00CD6665" w:rsidRDefault="000F4DD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98</w:t>
            </w:r>
          </w:p>
        </w:tc>
      </w:tr>
      <w:tr w:rsidR="00CD6665" w14:paraId="22CF3B59" w14:textId="77777777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88A07" w14:textId="77777777" w:rsidR="00CD6665" w:rsidRDefault="000F4D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</w:pPr>
            <w:r>
              <w:t>Q9_8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40ADB" w14:textId="77777777" w:rsidR="00CD6665" w:rsidRDefault="000F4D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</w:pPr>
            <w:r>
              <w:t>Pandemia COVID 19 a fost provocată de elitele globale pentru a impune controlul asupra populației lumii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E14502" w14:textId="77777777" w:rsidR="00CD6665" w:rsidRDefault="000F4DD0">
            <w:pPr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12236" w14:textId="77777777" w:rsidR="00CD6665" w:rsidRDefault="000F4DD0">
            <w:pPr>
              <w:jc w:val="center"/>
            </w:pPr>
            <w:r>
              <w:t>3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A4C36" w14:textId="77777777" w:rsidR="00CD6665" w:rsidRDefault="000F4DD0">
            <w:pPr>
              <w:jc w:val="center"/>
            </w:pPr>
            <w:r>
              <w:t>2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A6EE4" w14:textId="77777777" w:rsidR="00CD6665" w:rsidRDefault="000F4DD0">
            <w:pPr>
              <w:jc w:val="center"/>
            </w:pPr>
            <w:r>
              <w:t>1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CC7F0" w14:textId="77777777" w:rsidR="00CD6665" w:rsidRDefault="000F4DD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98</w:t>
            </w:r>
          </w:p>
        </w:tc>
      </w:tr>
    </w:tbl>
    <w:p w14:paraId="03249429" w14:textId="77777777" w:rsidR="00CD6665" w:rsidRDefault="00CD6665">
      <w:pPr>
        <w:rPr>
          <w:color w:val="4F81BD"/>
        </w:rPr>
      </w:pPr>
    </w:p>
    <w:p w14:paraId="2D549FAB" w14:textId="77777777" w:rsidR="00CD6665" w:rsidRDefault="000F4DD0">
      <w:r>
        <w:t>Q10. Ce influență credeți că au, în general, ONG-urile din România asupra....?</w:t>
      </w:r>
    </w:p>
    <w:p w14:paraId="227E347F" w14:textId="77777777" w:rsidR="00CD6665" w:rsidRDefault="00CD6665">
      <w:pPr>
        <w:rPr>
          <w:sz w:val="18"/>
          <w:szCs w:val="18"/>
        </w:rPr>
      </w:pPr>
    </w:p>
    <w:tbl>
      <w:tblPr>
        <w:tblStyle w:val="a6"/>
        <w:tblW w:w="9741" w:type="dxa"/>
        <w:tblLayout w:type="fixed"/>
        <w:tblLook w:val="0400" w:firstRow="0" w:lastRow="0" w:firstColumn="0" w:lastColumn="0" w:noHBand="0" w:noVBand="1"/>
      </w:tblPr>
      <w:tblGrid>
        <w:gridCol w:w="777"/>
        <w:gridCol w:w="74"/>
        <w:gridCol w:w="2410"/>
        <w:gridCol w:w="992"/>
        <w:gridCol w:w="709"/>
        <w:gridCol w:w="1134"/>
        <w:gridCol w:w="850"/>
        <w:gridCol w:w="851"/>
        <w:gridCol w:w="1013"/>
        <w:gridCol w:w="931"/>
      </w:tblGrid>
      <w:tr w:rsidR="00CD6665" w14:paraId="508986D4" w14:textId="77777777">
        <w:trPr>
          <w:trHeight w:val="170"/>
        </w:trPr>
        <w:tc>
          <w:tcPr>
            <w:tcW w:w="777" w:type="dxa"/>
            <w:tcBorders>
              <w:bottom w:val="single" w:sz="4" w:space="0" w:color="000000"/>
            </w:tcBorders>
          </w:tcPr>
          <w:p w14:paraId="5EB0C0A7" w14:textId="77777777" w:rsidR="00CD6665" w:rsidRDefault="00CD6665"/>
        </w:tc>
        <w:tc>
          <w:tcPr>
            <w:tcW w:w="2484" w:type="dxa"/>
            <w:gridSpan w:val="2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DBC2AD" w14:textId="77777777" w:rsidR="00CD6665" w:rsidRDefault="000F4DD0">
            <w:r>
              <w:rPr>
                <w:color w:val="5B9BD5"/>
              </w:rPr>
              <w:t>Răspuns unic pe rând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C831ED" w14:textId="77777777" w:rsidR="00CD6665" w:rsidRDefault="000F4DD0">
            <w:pPr>
              <w:pBdr>
                <w:left w:val="single" w:sz="4" w:space="4" w:color="000000"/>
              </w:pBdr>
              <w:jc w:val="center"/>
            </w:pPr>
            <w:r>
              <w:t>Foarte rea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302B16" w14:textId="77777777" w:rsidR="00CD6665" w:rsidRDefault="000F4DD0">
            <w:pPr>
              <w:jc w:val="center"/>
            </w:pPr>
            <w:r>
              <w:t>Rea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F1CA99" w14:textId="77777777" w:rsidR="00CD6665" w:rsidRDefault="000F4DD0">
            <w:pPr>
              <w:jc w:val="center"/>
            </w:pPr>
            <w:r>
              <w:t>Nici rea, nici bună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F64718" w14:textId="77777777" w:rsidR="00CD6665" w:rsidRDefault="000F4DD0">
            <w:r>
              <w:t>Bună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1232B1" w14:textId="77777777" w:rsidR="00CD6665" w:rsidRDefault="000F4DD0">
            <w:pPr>
              <w:jc w:val="center"/>
            </w:pPr>
            <w:r>
              <w:t>Foarte bună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F9B5F" w14:textId="77777777" w:rsidR="00CD6665" w:rsidRDefault="000F4DD0">
            <w:pPr>
              <w:jc w:val="center"/>
              <w:rPr>
                <w:i/>
                <w:color w:val="FF0000"/>
              </w:rPr>
            </w:pPr>
            <w:r>
              <w:rPr>
                <w:i/>
                <w:color w:val="FF0000"/>
              </w:rPr>
              <w:t>Nicio influență</w:t>
            </w:r>
          </w:p>
          <w:p w14:paraId="7A687B14" w14:textId="77777777" w:rsidR="00CD6665" w:rsidRDefault="00000000">
            <w:pPr>
              <w:jc w:val="center"/>
              <w:rPr>
                <w:i/>
                <w:color w:val="FF0000"/>
              </w:rPr>
            </w:pPr>
            <w:sdt>
              <w:sdtPr>
                <w:tag w:val="goog_rdk_40"/>
                <w:id w:val="2028413201"/>
              </w:sdtPr>
              <w:sdtContent>
                <w:r w:rsidR="000F4DD0">
                  <w:rPr>
                    <w:rFonts w:ascii="Arial" w:eastAsia="Arial" w:hAnsi="Arial" w:cs="Arial"/>
                    <w:i/>
                    <w:color w:val="FF0000"/>
                  </w:rPr>
                  <w:t>(NU CITIȚI)</w:t>
                </w:r>
              </w:sdtContent>
            </w:sdt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699DE" w14:textId="77777777" w:rsidR="00CD6665" w:rsidRDefault="000F4DD0">
            <w:pPr>
              <w:jc w:val="center"/>
              <w:rPr>
                <w:i/>
                <w:color w:val="FF0000"/>
              </w:rPr>
            </w:pPr>
            <w:r>
              <w:rPr>
                <w:i/>
                <w:color w:val="FF0000"/>
              </w:rPr>
              <w:t>Nu știu / Nu răspund</w:t>
            </w:r>
          </w:p>
        </w:tc>
      </w:tr>
      <w:tr w:rsidR="00CD6665" w14:paraId="442D3851" w14:textId="77777777">
        <w:trPr>
          <w:trHeight w:val="170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66129" w14:textId="77777777" w:rsidR="00CD6665" w:rsidRDefault="000F4DD0">
            <w:r>
              <w:t>Q10_0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A3C2F" w14:textId="77777777" w:rsidR="00CD6665" w:rsidRDefault="00000000">
            <w:pPr>
              <w:jc w:val="left"/>
            </w:pPr>
            <w:sdt>
              <w:sdtPr>
                <w:tag w:val="goog_rdk_41"/>
                <w:id w:val="-1795672392"/>
              </w:sdtPr>
              <w:sdtContent>
                <w:r w:rsidR="000F4DD0">
                  <w:rPr>
                    <w:rFonts w:ascii="Arial" w:eastAsia="Arial" w:hAnsi="Arial" w:cs="Arial"/>
                  </w:rPr>
                  <w:t>Vieții dvs.</w:t>
                </w:r>
              </w:sdtContent>
            </w:sdt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73AC32" w14:textId="77777777" w:rsidR="00CD6665" w:rsidRDefault="000F4DD0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A1BAD4" w14:textId="77777777" w:rsidR="00CD6665" w:rsidRDefault="000F4DD0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89277D" w14:textId="77777777" w:rsidR="00CD6665" w:rsidRDefault="000F4DD0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BCC366" w14:textId="77777777" w:rsidR="00CD6665" w:rsidRDefault="000F4DD0">
            <w:pPr>
              <w:jc w:val="center"/>
            </w:pPr>
            <w: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A0E37D" w14:textId="77777777" w:rsidR="00CD6665" w:rsidRDefault="000F4DD0">
            <w:pPr>
              <w:jc w:val="center"/>
            </w:pPr>
            <w:r>
              <w:t>5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41E89" w14:textId="77777777" w:rsidR="00CD6665" w:rsidRDefault="000F4DD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97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42570" w14:textId="77777777" w:rsidR="00CD6665" w:rsidRDefault="000F4DD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98</w:t>
            </w:r>
          </w:p>
        </w:tc>
      </w:tr>
      <w:tr w:rsidR="00CD6665" w14:paraId="2D04C12D" w14:textId="77777777">
        <w:trPr>
          <w:trHeight w:val="170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6545E" w14:textId="77777777" w:rsidR="00CD6665" w:rsidRDefault="000F4DD0">
            <w:r>
              <w:t>Q10_1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6F64ED" w14:textId="77777777" w:rsidR="00CD6665" w:rsidRDefault="000F4DD0">
            <w:pPr>
              <w:jc w:val="left"/>
            </w:pPr>
            <w:r>
              <w:t xml:space="preserve">Calității vieții celor care au parte de serviciile oferite de ONG-uri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7FBC93" w14:textId="77777777" w:rsidR="00CD6665" w:rsidRDefault="000F4DD0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724380" w14:textId="77777777" w:rsidR="00CD6665" w:rsidRDefault="000F4DD0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942ECA" w14:textId="77777777" w:rsidR="00CD6665" w:rsidRDefault="000F4DD0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D3B214" w14:textId="77777777" w:rsidR="00CD6665" w:rsidRDefault="000F4DD0">
            <w:pPr>
              <w:jc w:val="center"/>
            </w:pPr>
            <w: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639A09" w14:textId="77777777" w:rsidR="00CD6665" w:rsidRDefault="000F4DD0">
            <w:pPr>
              <w:jc w:val="center"/>
            </w:pPr>
            <w:r>
              <w:t>5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90CE8" w14:textId="77777777" w:rsidR="00CD6665" w:rsidRDefault="000F4DD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97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0FE9E" w14:textId="77777777" w:rsidR="00CD6665" w:rsidRDefault="000F4DD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98</w:t>
            </w:r>
          </w:p>
        </w:tc>
      </w:tr>
      <w:tr w:rsidR="00CD6665" w14:paraId="325965DE" w14:textId="77777777">
        <w:trPr>
          <w:trHeight w:val="170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3A3A8" w14:textId="77777777" w:rsidR="00CD6665" w:rsidRDefault="000F4DD0">
            <w:r>
              <w:t>Q10_2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5A225F" w14:textId="77777777" w:rsidR="00CD6665" w:rsidRDefault="000F4DD0">
            <w:pPr>
              <w:jc w:val="left"/>
            </w:pPr>
            <w:r>
              <w:t>Modului în care merg lucrurile la nivel local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E57525" w14:textId="77777777" w:rsidR="00CD6665" w:rsidRDefault="000F4DD0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CBF618" w14:textId="77777777" w:rsidR="00CD6665" w:rsidRDefault="000F4DD0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ACAE8B" w14:textId="77777777" w:rsidR="00CD6665" w:rsidRDefault="000F4DD0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B0CA56" w14:textId="77777777" w:rsidR="00CD6665" w:rsidRDefault="000F4DD0">
            <w:pPr>
              <w:jc w:val="center"/>
            </w:pPr>
            <w: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4F15CB" w14:textId="77777777" w:rsidR="00CD6665" w:rsidRDefault="000F4DD0">
            <w:pPr>
              <w:jc w:val="center"/>
            </w:pPr>
            <w:r>
              <w:t>5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3CA57" w14:textId="77777777" w:rsidR="00CD6665" w:rsidRDefault="000F4DD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97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62AEB" w14:textId="77777777" w:rsidR="00CD6665" w:rsidRDefault="000F4DD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98</w:t>
            </w:r>
          </w:p>
        </w:tc>
      </w:tr>
      <w:tr w:rsidR="00CD6665" w14:paraId="70444083" w14:textId="77777777">
        <w:trPr>
          <w:trHeight w:val="170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5D017" w14:textId="77777777" w:rsidR="00CD6665" w:rsidRDefault="000F4DD0">
            <w:r>
              <w:t>Q10_3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2CBF0C" w14:textId="77777777" w:rsidR="00CD6665" w:rsidRDefault="00000000">
            <w:pPr>
              <w:jc w:val="left"/>
            </w:pPr>
            <w:sdt>
              <w:sdtPr>
                <w:tag w:val="goog_rdk_42"/>
                <w:id w:val="1503469936"/>
              </w:sdtPr>
              <w:sdtContent>
                <w:r w:rsidR="000F4DD0">
                  <w:rPr>
                    <w:rFonts w:ascii="Arial" w:eastAsia="Arial" w:hAnsi="Arial" w:cs="Arial"/>
                  </w:rPr>
                  <w:t>Modului în care merg lucrurile la nivel național</w:t>
                </w:r>
              </w:sdtContent>
            </w:sdt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AA0E24" w14:textId="77777777" w:rsidR="00CD6665" w:rsidRDefault="000F4DD0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ED72AA" w14:textId="77777777" w:rsidR="00CD6665" w:rsidRDefault="000F4DD0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54B9B3" w14:textId="77777777" w:rsidR="00CD6665" w:rsidRDefault="000F4DD0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4EEFB" w14:textId="77777777" w:rsidR="00CD6665" w:rsidRDefault="000F4DD0">
            <w:pPr>
              <w:jc w:val="center"/>
            </w:pPr>
            <w: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30DCB0" w14:textId="77777777" w:rsidR="00CD6665" w:rsidRDefault="000F4DD0">
            <w:pPr>
              <w:jc w:val="center"/>
            </w:pPr>
            <w:r>
              <w:t>5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F2D0C" w14:textId="77777777" w:rsidR="00CD6665" w:rsidRDefault="000F4DD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97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FE86C" w14:textId="77777777" w:rsidR="00CD6665" w:rsidRDefault="000F4DD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98</w:t>
            </w:r>
          </w:p>
        </w:tc>
      </w:tr>
      <w:tr w:rsidR="00CD6665" w14:paraId="483052CF" w14:textId="77777777">
        <w:trPr>
          <w:trHeight w:val="170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BD429" w14:textId="77777777" w:rsidR="00CD6665" w:rsidRDefault="000F4DD0">
            <w:pPr>
              <w:spacing w:after="160"/>
            </w:pPr>
            <w:r>
              <w:t>Q10_4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B6D208" w14:textId="77777777" w:rsidR="00CD6665" w:rsidRDefault="000F4DD0">
            <w:pPr>
              <w:jc w:val="left"/>
            </w:pPr>
            <w:r>
              <w:t>Libertăților și drepturilor românilor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A44C08" w14:textId="77777777" w:rsidR="00CD6665" w:rsidRDefault="000F4DD0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05A18D" w14:textId="77777777" w:rsidR="00CD6665" w:rsidRDefault="000F4DD0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138579" w14:textId="77777777" w:rsidR="00CD6665" w:rsidRDefault="000F4DD0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F4587D" w14:textId="77777777" w:rsidR="00CD6665" w:rsidRDefault="000F4DD0">
            <w:pPr>
              <w:jc w:val="center"/>
            </w:pPr>
            <w: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F36B9B" w14:textId="77777777" w:rsidR="00CD6665" w:rsidRDefault="000F4DD0">
            <w:pPr>
              <w:jc w:val="center"/>
            </w:pPr>
            <w:r>
              <w:t>5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3FBFC" w14:textId="77777777" w:rsidR="00CD6665" w:rsidRDefault="000F4DD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97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6FB37" w14:textId="77777777" w:rsidR="00CD6665" w:rsidRDefault="000F4DD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98</w:t>
            </w:r>
          </w:p>
        </w:tc>
      </w:tr>
    </w:tbl>
    <w:p w14:paraId="00E5A359" w14:textId="77777777" w:rsidR="00CD6665" w:rsidRDefault="00CD6665">
      <w:pPr>
        <w:rPr>
          <w:sz w:val="18"/>
          <w:szCs w:val="18"/>
        </w:rPr>
      </w:pPr>
    </w:p>
    <w:p w14:paraId="04B84023" w14:textId="77777777" w:rsidR="00CD6665" w:rsidRDefault="000F4DD0">
      <w:r>
        <w:t xml:space="preserve">Q11. Gândiți-vă la ONG-urile din România în general. Câte dintre acestea credeți că urmăresc în principal interesele ...? </w:t>
      </w:r>
    </w:p>
    <w:tbl>
      <w:tblPr>
        <w:tblStyle w:val="a7"/>
        <w:tblW w:w="10203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851"/>
        <w:gridCol w:w="3260"/>
        <w:gridCol w:w="1134"/>
        <w:gridCol w:w="851"/>
        <w:gridCol w:w="1133"/>
        <w:gridCol w:w="993"/>
        <w:gridCol w:w="1040"/>
        <w:gridCol w:w="941"/>
      </w:tblGrid>
      <w:tr w:rsidR="00CD6665" w14:paraId="25CC96A6" w14:textId="77777777">
        <w:trPr>
          <w:trHeight w:val="31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1380A" w14:textId="77777777" w:rsidR="00CD6665" w:rsidRDefault="00CD6665">
            <w:pPr>
              <w:jc w:val="center"/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4F94E3" w14:textId="77777777" w:rsidR="00CD6665" w:rsidRDefault="00CD666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F73F5" w14:textId="77777777" w:rsidR="00CD6665" w:rsidRDefault="000F4DD0">
            <w:pPr>
              <w:jc w:val="center"/>
            </w:pPr>
            <w:r>
              <w:t>Aproape niciunul dintre ONG-uri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07BFE" w14:textId="77777777" w:rsidR="00CD6665" w:rsidRDefault="000F4DD0">
            <w:pPr>
              <w:jc w:val="center"/>
            </w:pPr>
            <w:r>
              <w:t>Cam un sfert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1BCB4" w14:textId="77777777" w:rsidR="00CD6665" w:rsidRDefault="000F4DD0">
            <w:pPr>
              <w:jc w:val="center"/>
            </w:pPr>
            <w:r>
              <w:t>Cam jumătate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121C7" w14:textId="77777777" w:rsidR="00CD6665" w:rsidRDefault="000F4DD0">
            <w:pPr>
              <w:jc w:val="center"/>
            </w:pPr>
            <w:r>
              <w:t>Cam trei sferturi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9A7B5" w14:textId="77777777" w:rsidR="00CD6665" w:rsidRDefault="000F4DD0">
            <w:pPr>
              <w:jc w:val="center"/>
            </w:pPr>
            <w:r>
              <w:t>Aproape toate ONG-urile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3B17C" w14:textId="77777777" w:rsidR="00CD6665" w:rsidRDefault="000F4DD0">
            <w:pPr>
              <w:jc w:val="center"/>
            </w:pPr>
            <w:r>
              <w:rPr>
                <w:i/>
                <w:color w:val="FF0000"/>
              </w:rPr>
              <w:t>Nu știu Nu răspund</w:t>
            </w:r>
          </w:p>
        </w:tc>
      </w:tr>
      <w:tr w:rsidR="00CD6665" w14:paraId="68AF9379" w14:textId="77777777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C256A" w14:textId="77777777" w:rsidR="00CD6665" w:rsidRDefault="000F4DD0">
            <w:r>
              <w:t>Q11_1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F423D5" w14:textId="77777777" w:rsidR="00CD6665" w:rsidRDefault="00000000">
            <w:sdt>
              <w:sdtPr>
                <w:tag w:val="goog_rdk_43"/>
                <w:id w:val="-1055694948"/>
              </w:sdtPr>
              <w:sdtContent>
                <w:r w:rsidR="000F4DD0">
                  <w:rPr>
                    <w:rFonts w:ascii="Arial" w:eastAsia="Arial" w:hAnsi="Arial" w:cs="Arial"/>
                  </w:rPr>
                  <w:t>Finanțatorilor ONG-urilor</w:t>
                </w:r>
              </w:sdtContent>
            </w:sdt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F716E" w14:textId="77777777" w:rsidR="00CD6665" w:rsidRDefault="000F4DD0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F54A3" w14:textId="77777777" w:rsidR="00CD6665" w:rsidRDefault="000F4DD0">
            <w:pPr>
              <w:jc w:val="center"/>
            </w:pPr>
            <w: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EDC96" w14:textId="77777777" w:rsidR="00CD6665" w:rsidRDefault="000F4DD0">
            <w:pPr>
              <w:jc w:val="center"/>
            </w:pPr>
            <w: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14B7F" w14:textId="77777777" w:rsidR="00CD6665" w:rsidRDefault="000F4DD0">
            <w:pPr>
              <w:jc w:val="center"/>
            </w:pPr>
            <w:r>
              <w:t>4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A1B49" w14:textId="77777777" w:rsidR="00CD6665" w:rsidRDefault="000F4DD0">
            <w:pPr>
              <w:jc w:val="center"/>
            </w:pPr>
            <w:r>
              <w:t>5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57252" w14:textId="77777777" w:rsidR="00CD6665" w:rsidRDefault="000F4DD0">
            <w:pPr>
              <w:jc w:val="center"/>
              <w:rPr>
                <w:color w:val="EE0000"/>
              </w:rPr>
            </w:pPr>
            <w:r>
              <w:rPr>
                <w:color w:val="EE0000"/>
              </w:rPr>
              <w:t>98</w:t>
            </w:r>
          </w:p>
        </w:tc>
      </w:tr>
      <w:tr w:rsidR="00CD6665" w14:paraId="2C16B871" w14:textId="77777777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96C8A" w14:textId="77777777" w:rsidR="00CD6665" w:rsidRDefault="000F4DD0">
            <w:r>
              <w:t>Q11_2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85ACF9" w14:textId="77777777" w:rsidR="00CD6665" w:rsidRDefault="00000000">
            <w:sdt>
              <w:sdtPr>
                <w:tag w:val="goog_rdk_44"/>
                <w:id w:val="722675935"/>
              </w:sdtPr>
              <w:sdtContent>
                <w:r w:rsidR="000F4DD0">
                  <w:rPr>
                    <w:rFonts w:ascii="Arial" w:eastAsia="Arial" w:hAnsi="Arial" w:cs="Arial"/>
                  </w:rPr>
                  <w:t>Angajaților ONG-urilor</w:t>
                </w:r>
              </w:sdtContent>
            </w:sdt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980D5" w14:textId="77777777" w:rsidR="00CD6665" w:rsidRDefault="000F4DD0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043F1" w14:textId="77777777" w:rsidR="00CD6665" w:rsidRDefault="000F4DD0">
            <w:pPr>
              <w:jc w:val="center"/>
            </w:pPr>
            <w: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B6936" w14:textId="77777777" w:rsidR="00CD6665" w:rsidRDefault="000F4DD0">
            <w:pPr>
              <w:jc w:val="center"/>
            </w:pPr>
            <w: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035B4" w14:textId="77777777" w:rsidR="00CD6665" w:rsidRDefault="000F4DD0">
            <w:pPr>
              <w:jc w:val="center"/>
            </w:pPr>
            <w:r>
              <w:t>4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90240" w14:textId="77777777" w:rsidR="00CD6665" w:rsidRDefault="000F4DD0">
            <w:pPr>
              <w:jc w:val="center"/>
            </w:pPr>
            <w:r>
              <w:t>5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80C24" w14:textId="77777777" w:rsidR="00CD6665" w:rsidRDefault="000F4DD0">
            <w:pPr>
              <w:jc w:val="center"/>
              <w:rPr>
                <w:color w:val="EE0000"/>
              </w:rPr>
            </w:pPr>
            <w:r>
              <w:rPr>
                <w:color w:val="EE0000"/>
              </w:rPr>
              <w:t>98</w:t>
            </w:r>
          </w:p>
        </w:tc>
      </w:tr>
      <w:tr w:rsidR="00CD6665" w14:paraId="77D9F4E3" w14:textId="77777777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E8816" w14:textId="77777777" w:rsidR="00CD6665" w:rsidRDefault="000F4DD0">
            <w:r>
              <w:t>Q11_3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A7A74F" w14:textId="77777777" w:rsidR="00CD6665" w:rsidRDefault="000F4DD0">
            <w:r>
              <w:t>Membrilor ONG-urilor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A4A28" w14:textId="77777777" w:rsidR="00CD6665" w:rsidRDefault="000F4DD0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BACCF" w14:textId="77777777" w:rsidR="00CD6665" w:rsidRDefault="000F4DD0">
            <w:pPr>
              <w:jc w:val="center"/>
            </w:pPr>
            <w: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15798" w14:textId="77777777" w:rsidR="00CD6665" w:rsidRDefault="000F4DD0">
            <w:pPr>
              <w:jc w:val="center"/>
            </w:pPr>
            <w: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A2642" w14:textId="77777777" w:rsidR="00CD6665" w:rsidRDefault="000F4DD0">
            <w:pPr>
              <w:jc w:val="center"/>
            </w:pPr>
            <w:r>
              <w:t>4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A62C2" w14:textId="77777777" w:rsidR="00CD6665" w:rsidRDefault="000F4DD0">
            <w:pPr>
              <w:jc w:val="center"/>
            </w:pPr>
            <w:r>
              <w:t>5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B6978" w14:textId="77777777" w:rsidR="00CD6665" w:rsidRDefault="000F4DD0">
            <w:pPr>
              <w:jc w:val="center"/>
              <w:rPr>
                <w:color w:val="EE0000"/>
              </w:rPr>
            </w:pPr>
            <w:r>
              <w:rPr>
                <w:color w:val="EE0000"/>
              </w:rPr>
              <w:t>98</w:t>
            </w:r>
          </w:p>
        </w:tc>
      </w:tr>
      <w:tr w:rsidR="00CD6665" w14:paraId="4D1E180B" w14:textId="77777777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48F90" w14:textId="77777777" w:rsidR="00CD6665" w:rsidRDefault="000F4DD0">
            <w:r>
              <w:t>Q11_4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54851F" w14:textId="77777777" w:rsidR="00CD6665" w:rsidRDefault="000F4DD0">
            <w:r>
              <w:t>Beneficiarilor ONG-urilor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3A8D7" w14:textId="77777777" w:rsidR="00CD6665" w:rsidRDefault="000F4DD0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10AE3" w14:textId="77777777" w:rsidR="00CD6665" w:rsidRDefault="000F4DD0">
            <w:pPr>
              <w:jc w:val="center"/>
            </w:pPr>
            <w: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B7015" w14:textId="77777777" w:rsidR="00CD6665" w:rsidRDefault="000F4DD0">
            <w:pPr>
              <w:jc w:val="center"/>
            </w:pPr>
            <w: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7AE01" w14:textId="77777777" w:rsidR="00CD6665" w:rsidRDefault="000F4DD0">
            <w:pPr>
              <w:jc w:val="center"/>
            </w:pPr>
            <w:r>
              <w:t>4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B52C0" w14:textId="77777777" w:rsidR="00CD6665" w:rsidRDefault="000F4DD0">
            <w:pPr>
              <w:jc w:val="center"/>
            </w:pPr>
            <w:r>
              <w:t>5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2694A" w14:textId="77777777" w:rsidR="00CD6665" w:rsidRDefault="000F4DD0">
            <w:pPr>
              <w:jc w:val="center"/>
              <w:rPr>
                <w:color w:val="EE0000"/>
              </w:rPr>
            </w:pPr>
            <w:r>
              <w:rPr>
                <w:color w:val="EE0000"/>
              </w:rPr>
              <w:t>98</w:t>
            </w:r>
          </w:p>
        </w:tc>
      </w:tr>
      <w:tr w:rsidR="00CD6665" w14:paraId="75058ABE" w14:textId="77777777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D47DF" w14:textId="77777777" w:rsidR="00CD6665" w:rsidRDefault="000F4DD0">
            <w:r>
              <w:t>Q11_5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B02BD" w14:textId="77777777" w:rsidR="00CD6665" w:rsidRDefault="00000000">
            <w:sdt>
              <w:sdtPr>
                <w:tag w:val="goog_rdk_45"/>
                <w:id w:val="124666036"/>
              </w:sdtPr>
              <w:sdtContent>
                <w:r w:rsidR="000F4DD0">
                  <w:rPr>
                    <w:rFonts w:ascii="Arial" w:eastAsia="Arial" w:hAnsi="Arial" w:cs="Arial"/>
                  </w:rPr>
                  <w:t>Partidelor și oamenilor politici</w:t>
                </w:r>
              </w:sdtContent>
            </w:sdt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4E680" w14:textId="77777777" w:rsidR="00CD6665" w:rsidRDefault="000F4DD0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B8E2B" w14:textId="77777777" w:rsidR="00CD6665" w:rsidRDefault="000F4DD0">
            <w:pPr>
              <w:jc w:val="center"/>
            </w:pPr>
            <w: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A075F" w14:textId="77777777" w:rsidR="00CD6665" w:rsidRDefault="000F4DD0">
            <w:pPr>
              <w:jc w:val="center"/>
            </w:pPr>
            <w: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9BC1A" w14:textId="77777777" w:rsidR="00CD6665" w:rsidRDefault="000F4DD0">
            <w:pPr>
              <w:jc w:val="center"/>
            </w:pPr>
            <w:r>
              <w:t>4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1FD34" w14:textId="77777777" w:rsidR="00CD6665" w:rsidRDefault="000F4DD0">
            <w:pPr>
              <w:jc w:val="center"/>
            </w:pPr>
            <w:r>
              <w:t>5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B5981" w14:textId="77777777" w:rsidR="00CD6665" w:rsidRDefault="000F4DD0">
            <w:pPr>
              <w:jc w:val="center"/>
              <w:rPr>
                <w:color w:val="EE0000"/>
              </w:rPr>
            </w:pPr>
            <w:r>
              <w:rPr>
                <w:color w:val="EE0000"/>
              </w:rPr>
              <w:t>98</w:t>
            </w:r>
          </w:p>
        </w:tc>
      </w:tr>
      <w:tr w:rsidR="00CD6665" w14:paraId="17E40B93" w14:textId="77777777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895E7" w14:textId="77777777" w:rsidR="00CD6665" w:rsidRDefault="000F4DD0">
            <w:r>
              <w:t>Q11_6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8BBAED" w14:textId="77777777" w:rsidR="00CD6665" w:rsidRDefault="000F4DD0">
            <w:r>
              <w:t>Oamenilor de afaceri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EE141" w14:textId="77777777" w:rsidR="00CD6665" w:rsidRDefault="000F4DD0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43536" w14:textId="77777777" w:rsidR="00CD6665" w:rsidRDefault="000F4DD0">
            <w:pPr>
              <w:jc w:val="center"/>
            </w:pPr>
            <w: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A0DBD" w14:textId="77777777" w:rsidR="00CD6665" w:rsidRDefault="000F4DD0">
            <w:pPr>
              <w:jc w:val="center"/>
            </w:pPr>
            <w: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E038C" w14:textId="77777777" w:rsidR="00CD6665" w:rsidRDefault="000F4DD0">
            <w:pPr>
              <w:jc w:val="center"/>
            </w:pPr>
            <w:r>
              <w:t>4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AE8D9" w14:textId="77777777" w:rsidR="00CD6665" w:rsidRDefault="000F4DD0">
            <w:pPr>
              <w:jc w:val="center"/>
            </w:pPr>
            <w:r>
              <w:t>5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3C89C" w14:textId="77777777" w:rsidR="00CD6665" w:rsidRDefault="000F4DD0">
            <w:pPr>
              <w:jc w:val="center"/>
              <w:rPr>
                <w:color w:val="EE0000"/>
              </w:rPr>
            </w:pPr>
            <w:r>
              <w:rPr>
                <w:color w:val="EE0000"/>
              </w:rPr>
              <w:t>98</w:t>
            </w:r>
          </w:p>
        </w:tc>
      </w:tr>
      <w:tr w:rsidR="00CD6665" w14:paraId="130793DF" w14:textId="77777777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CC678" w14:textId="77777777" w:rsidR="00CD6665" w:rsidRDefault="000F4DD0">
            <w:r>
              <w:t>Q11_7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76A8AE" w14:textId="77777777" w:rsidR="00CD6665" w:rsidRDefault="000F4DD0">
            <w:r>
              <w:t>Societății în general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2192B" w14:textId="77777777" w:rsidR="00CD6665" w:rsidRDefault="000F4DD0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C4722" w14:textId="77777777" w:rsidR="00CD6665" w:rsidRDefault="000F4DD0">
            <w:pPr>
              <w:jc w:val="center"/>
            </w:pPr>
            <w: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1CC41" w14:textId="77777777" w:rsidR="00CD6665" w:rsidRDefault="000F4DD0">
            <w:pPr>
              <w:jc w:val="center"/>
            </w:pPr>
            <w: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5987A" w14:textId="77777777" w:rsidR="00CD6665" w:rsidRDefault="000F4DD0">
            <w:pPr>
              <w:jc w:val="center"/>
            </w:pPr>
            <w:r>
              <w:t>4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76960" w14:textId="77777777" w:rsidR="00CD6665" w:rsidRDefault="000F4DD0">
            <w:pPr>
              <w:jc w:val="center"/>
            </w:pPr>
            <w:r>
              <w:t>5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22E50" w14:textId="77777777" w:rsidR="00CD6665" w:rsidRDefault="000F4DD0">
            <w:pPr>
              <w:jc w:val="center"/>
              <w:rPr>
                <w:color w:val="EE0000"/>
              </w:rPr>
            </w:pPr>
            <w:r>
              <w:rPr>
                <w:color w:val="EE0000"/>
              </w:rPr>
              <w:t>98</w:t>
            </w:r>
          </w:p>
        </w:tc>
      </w:tr>
    </w:tbl>
    <w:p w14:paraId="24C09F91" w14:textId="77777777" w:rsidR="00CD6665" w:rsidRDefault="00CD6665"/>
    <w:sectPr w:rsidR="00CD6665">
      <w:headerReference w:type="even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1440" w:right="1080" w:bottom="1440" w:left="1080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D53F33" w14:textId="77777777" w:rsidR="009F767C" w:rsidRDefault="009F767C">
      <w:r>
        <w:separator/>
      </w:r>
    </w:p>
  </w:endnote>
  <w:endnote w:type="continuationSeparator" w:id="0">
    <w:p w14:paraId="3188B7F6" w14:textId="77777777" w:rsidR="009F767C" w:rsidRDefault="009F76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ercuryText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A3D1AB" w14:textId="77777777" w:rsidR="00CD6665" w:rsidRDefault="000F4DD0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rFonts w:ascii="MercuryText" w:eastAsia="MercuryText" w:hAnsi="MercuryText" w:cs="MercuryText"/>
        <w:color w:val="000000"/>
        <w:sz w:val="18"/>
        <w:szCs w:val="18"/>
      </w:rPr>
    </w:pPr>
    <w:r>
      <w:rPr>
        <w:rFonts w:ascii="MercuryText" w:eastAsia="MercuryText" w:hAnsi="MercuryText" w:cs="MercuryText"/>
        <w:color w:val="000000"/>
        <w:sz w:val="18"/>
        <w:szCs w:val="18"/>
      </w:rPr>
      <w:fldChar w:fldCharType="begin"/>
    </w:r>
    <w:r>
      <w:rPr>
        <w:rFonts w:ascii="MercuryText" w:eastAsia="MercuryText" w:hAnsi="MercuryText" w:cs="MercuryText"/>
        <w:color w:val="000000"/>
        <w:sz w:val="18"/>
        <w:szCs w:val="18"/>
      </w:rPr>
      <w:instrText>PAGE</w:instrText>
    </w:r>
    <w:r>
      <w:rPr>
        <w:rFonts w:ascii="MercuryText" w:eastAsia="MercuryText" w:hAnsi="MercuryText" w:cs="MercuryText"/>
        <w:color w:val="000000"/>
        <w:sz w:val="18"/>
        <w:szCs w:val="18"/>
      </w:rPr>
      <w:fldChar w:fldCharType="end"/>
    </w:r>
  </w:p>
  <w:p w14:paraId="71AF7C3D" w14:textId="77777777" w:rsidR="00CD6665" w:rsidRDefault="00CD666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right="360"/>
      <w:rPr>
        <w:color w:val="000000"/>
        <w:sz w:val="12"/>
        <w:szCs w:val="12"/>
      </w:rPr>
    </w:pPr>
  </w:p>
  <w:p w14:paraId="743E184F" w14:textId="77777777" w:rsidR="00CD6665" w:rsidRDefault="00CD666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7B27CF" w14:textId="77777777" w:rsidR="00CD6665" w:rsidRDefault="00CD666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right="360"/>
      <w:rPr>
        <w:color w:val="000000"/>
        <w:sz w:val="12"/>
        <w:szCs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EABCEF" w14:textId="77777777" w:rsidR="00CD6665" w:rsidRDefault="00CD666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D945DE" w14:textId="77777777" w:rsidR="009F767C" w:rsidRDefault="009F767C">
      <w:r>
        <w:separator/>
      </w:r>
    </w:p>
  </w:footnote>
  <w:footnote w:type="continuationSeparator" w:id="0">
    <w:p w14:paraId="32DFAB77" w14:textId="77777777" w:rsidR="009F767C" w:rsidRDefault="009F76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54B03F" w14:textId="77777777" w:rsidR="00CD6665" w:rsidRDefault="00CD666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300" w:lineRule="auto"/>
      <w:rPr>
        <w:color w:val="000000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E03279" w14:textId="77777777" w:rsidR="00CD6665" w:rsidRDefault="00CD6665">
    <w:pPr>
      <w:tabs>
        <w:tab w:val="left" w:pos="9072"/>
      </w:tabs>
      <w:ind w:right="72"/>
      <w:rPr>
        <w:color w:val="8080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D22D82"/>
    <w:multiLevelType w:val="multilevel"/>
    <w:tmpl w:val="184ED8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3816296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riana Dîncu">
    <w15:presenceInfo w15:providerId="None" w15:userId="Adriana Dîncu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6665"/>
    <w:rsid w:val="00090989"/>
    <w:rsid w:val="000E250A"/>
    <w:rsid w:val="000F4DD0"/>
    <w:rsid w:val="002240AA"/>
    <w:rsid w:val="00342D9F"/>
    <w:rsid w:val="00566C76"/>
    <w:rsid w:val="009635B7"/>
    <w:rsid w:val="009753CA"/>
    <w:rsid w:val="009F767C"/>
    <w:rsid w:val="00A509D3"/>
    <w:rsid w:val="00A66AF0"/>
    <w:rsid w:val="00B24B61"/>
    <w:rsid w:val="00B8219E"/>
    <w:rsid w:val="00BC5E37"/>
    <w:rsid w:val="00C418ED"/>
    <w:rsid w:val="00CD6665"/>
    <w:rsid w:val="00D51FCA"/>
    <w:rsid w:val="00DA03FD"/>
    <w:rsid w:val="00E75920"/>
    <w:rsid w:val="00F92365"/>
    <w:rsid w:val="00FC0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439BF7"/>
  <w15:docId w15:val="{46C08AE6-F881-455E-9901-D8A343368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="Verdana" w:hAnsi="Verdana" w:cs="Verdana"/>
        <w:lang w:val="ro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="Calibri" w:eastAsia="Calibri" w:hAnsi="Calibri" w:cs="Calibri"/>
      <w:color w:val="2F5496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160" w:after="80"/>
      <w:outlineLvl w:val="1"/>
    </w:pPr>
    <w:rPr>
      <w:rFonts w:ascii="Calibri" w:eastAsia="Calibri" w:hAnsi="Calibri" w:cs="Calibri"/>
      <w:color w:val="2F5496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160" w:after="80"/>
      <w:outlineLvl w:val="2"/>
    </w:pPr>
    <w:rPr>
      <w:color w:val="2F5496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80" w:after="40"/>
      <w:outlineLvl w:val="3"/>
    </w:pPr>
    <w:rPr>
      <w:i/>
      <w:color w:val="2F549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80" w:after="40"/>
      <w:outlineLvl w:val="4"/>
    </w:pPr>
    <w:rPr>
      <w:color w:val="2F549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40"/>
      <w:outlineLvl w:val="5"/>
    </w:pPr>
    <w:rPr>
      <w:i/>
      <w:color w:val="595959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3207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3207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3207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pPr>
      <w:spacing w:after="80"/>
    </w:pPr>
    <w:rPr>
      <w:rFonts w:ascii="Calibri" w:eastAsia="Calibri" w:hAnsi="Calibri" w:cs="Calibri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93207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3207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3207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3207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3207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3207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3207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3207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32075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sid w:val="009320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sid w:val="009320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320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3207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3207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3207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3207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3207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32075"/>
    <w:rPr>
      <w:b/>
      <w:bCs/>
      <w:smallCaps/>
      <w:color w:val="2F5496" w:themeColor="accent1" w:themeShade="BF"/>
      <w:spacing w:val="5"/>
    </w:rPr>
  </w:style>
  <w:style w:type="paragraph" w:styleId="CommentText">
    <w:name w:val="annotation text"/>
    <w:basedOn w:val="Normal"/>
    <w:link w:val="CommentTextChar"/>
    <w:uiPriority w:val="99"/>
    <w:unhideWhenUsed/>
    <w:rsid w:val="00932075"/>
  </w:style>
  <w:style w:type="character" w:customStyle="1" w:styleId="CommentTextChar">
    <w:name w:val="Comment Text Char"/>
    <w:basedOn w:val="DefaultParagraphFont"/>
    <w:link w:val="CommentText"/>
    <w:uiPriority w:val="99"/>
    <w:rsid w:val="00932075"/>
    <w:rPr>
      <w:rFonts w:ascii="Verdana" w:eastAsia="Verdana" w:hAnsi="Verdana" w:cs="Verdana"/>
      <w:kern w:val="0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93207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20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2075"/>
    <w:rPr>
      <w:rFonts w:ascii="Verdana" w:eastAsia="Verdana" w:hAnsi="Verdana" w:cs="Verdana"/>
      <w:b/>
      <w:bCs/>
      <w:kern w:val="0"/>
      <w:sz w:val="20"/>
      <w:szCs w:val="20"/>
    </w:rPr>
  </w:style>
  <w:style w:type="paragraph" w:styleId="Revision">
    <w:name w:val="Revision"/>
    <w:hidden/>
    <w:uiPriority w:val="99"/>
    <w:semiHidden/>
    <w:rsid w:val="00932075"/>
  </w:style>
  <w:style w:type="paragraph" w:styleId="Header">
    <w:name w:val="header"/>
    <w:basedOn w:val="Normal"/>
    <w:link w:val="HeaderChar"/>
    <w:uiPriority w:val="99"/>
    <w:unhideWhenUsed/>
    <w:rsid w:val="00A4084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0845"/>
    <w:rPr>
      <w:rFonts w:ascii="Verdana" w:eastAsia="Verdana" w:hAnsi="Verdana" w:cs="Verdana"/>
      <w:kern w:val="0"/>
      <w:sz w:val="20"/>
      <w:szCs w:val="20"/>
    </w:rPr>
  </w:style>
  <w:style w:type="table" w:styleId="TableGrid">
    <w:name w:val="Table Grid"/>
    <w:basedOn w:val="TableNormal"/>
    <w:uiPriority w:val="39"/>
    <w:rsid w:val="005169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uiPriority w:val="11"/>
    <w:qFormat/>
    <w:rPr>
      <w:color w:val="595959"/>
      <w:sz w:val="28"/>
      <w:szCs w:val="28"/>
    </w:rPr>
  </w:style>
  <w:style w:type="table" w:customStyle="1" w:styleId="a">
    <w:basedOn w:val="TableNormal"/>
    <w:tblPr>
      <w:tblStyleRowBandSize w:val="1"/>
      <w:tblStyleColBandSize w:val="1"/>
      <w:tblCellMar>
        <w:left w:w="57" w:type="dxa"/>
        <w:right w:w="57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57" w:type="dxa"/>
        <w:right w:w="57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57" w:type="dxa"/>
        <w:right w:w="57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57" w:type="dxa"/>
        <w:right w:w="57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57" w:type="dxa"/>
        <w:right w:w="57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57" w:type="dxa"/>
        <w:right w:w="57" w:type="dxa"/>
      </w:tblCellMar>
    </w:tblPr>
  </w:style>
  <w:style w:type="character" w:styleId="Hyperlink">
    <w:name w:val="Hyperlink"/>
    <w:basedOn w:val="DefaultParagraphFont"/>
    <w:uiPriority w:val="99"/>
    <w:unhideWhenUsed/>
    <w:rsid w:val="00B8219E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8219E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087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08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Yezp3TyyPKGvVNZ/gaTsVJG1B/g==">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85FAD45-BEB2-41BA-93F5-E61CCED48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1167</Words>
  <Characters>6771</Characters>
  <Application>Microsoft Office Word</Application>
  <DocSecurity>0</DocSecurity>
  <Lines>56</Lines>
  <Paragraphs>15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Mircea Kivu</dc:creator>
  <cp:lastModifiedBy>Mircea Kivu</cp:lastModifiedBy>
  <cp:revision>3</cp:revision>
  <dcterms:created xsi:type="dcterms:W3CDTF">2025-12-23T13:55:00Z</dcterms:created>
  <dcterms:modified xsi:type="dcterms:W3CDTF">2025-12-23T13:56:00Z</dcterms:modified>
</cp:coreProperties>
</file>